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55226" w14:textId="3E50C772" w:rsidR="00900FCB" w:rsidRPr="00EA125B" w:rsidRDefault="00900FCB" w:rsidP="00885B68">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heme="minorHAnsi"/>
          <w:b/>
          <w:bCs/>
          <w:color w:val="3A3A3C"/>
          <w:sz w:val="20"/>
          <w:szCs w:val="20"/>
          <w:lang w:eastAsia="fr-FR"/>
        </w:rPr>
      </w:pPr>
      <w:r w:rsidRPr="00EA125B">
        <w:rPr>
          <w:rFonts w:eastAsia="Times New Roman" w:cstheme="minorHAnsi"/>
          <w:b/>
          <w:bCs/>
          <w:color w:val="3A3A3C"/>
          <w:sz w:val="20"/>
          <w:szCs w:val="20"/>
          <w:lang w:eastAsia="fr-FR"/>
        </w:rPr>
        <w:t>Missions de repérage amiante et plomb</w:t>
      </w:r>
    </w:p>
    <w:p w14:paraId="084D6096" w14:textId="77777777" w:rsidR="00900FCB" w:rsidRPr="00EA125B" w:rsidRDefault="00900FCB" w:rsidP="00885B68">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heme="minorHAnsi"/>
          <w:b/>
          <w:bCs/>
          <w:color w:val="3A3A3C"/>
          <w:sz w:val="20"/>
          <w:szCs w:val="20"/>
          <w:lang w:eastAsia="fr-FR"/>
        </w:rPr>
      </w:pPr>
      <w:r w:rsidRPr="00EA125B">
        <w:rPr>
          <w:rFonts w:eastAsia="Times New Roman" w:cstheme="minorHAnsi"/>
          <w:b/>
          <w:bCs/>
          <w:color w:val="3A3A3C"/>
          <w:sz w:val="20"/>
          <w:szCs w:val="20"/>
          <w:lang w:eastAsia="fr-FR"/>
        </w:rPr>
        <w:t>Cadre de mémoire technique</w:t>
      </w:r>
    </w:p>
    <w:p w14:paraId="1B7F19BC" w14:textId="406C685E" w:rsidR="00900FCB" w:rsidRDefault="00900FCB" w:rsidP="00F8526B">
      <w:pPr>
        <w:spacing w:after="0" w:line="240" w:lineRule="auto"/>
        <w:jc w:val="both"/>
        <w:rPr>
          <w:rFonts w:eastAsia="Times New Roman" w:cstheme="minorHAnsi"/>
          <w:b/>
          <w:bCs/>
          <w:color w:val="3A3A3C"/>
          <w:sz w:val="20"/>
          <w:szCs w:val="20"/>
          <w:lang w:eastAsia="fr-FR"/>
        </w:rPr>
      </w:pPr>
    </w:p>
    <w:p w14:paraId="19ECADE0" w14:textId="26953E25" w:rsidR="00625B3F" w:rsidRPr="00EA125B" w:rsidRDefault="00625B3F" w:rsidP="00F8526B">
      <w:pPr>
        <w:spacing w:after="0" w:line="240" w:lineRule="auto"/>
        <w:jc w:val="both"/>
        <w:rPr>
          <w:rFonts w:eastAsia="Times New Roman" w:cstheme="minorHAnsi"/>
          <w:b/>
          <w:bCs/>
          <w:color w:val="3A3A3C"/>
          <w:sz w:val="20"/>
          <w:szCs w:val="20"/>
          <w:lang w:eastAsia="fr-FR"/>
        </w:rPr>
      </w:pPr>
      <w:r w:rsidRPr="00625B3F">
        <w:rPr>
          <w:rFonts w:eastAsia="Times New Roman" w:cstheme="minorHAnsi"/>
          <w:b/>
          <w:bCs/>
          <w:color w:val="3A3A3C"/>
          <w:sz w:val="20"/>
          <w:szCs w:val="20"/>
          <w:u w:val="single"/>
          <w:lang w:eastAsia="fr-FR"/>
        </w:rPr>
        <w:t>Préambule</w:t>
      </w:r>
      <w:r>
        <w:rPr>
          <w:rFonts w:eastAsia="Times New Roman" w:cstheme="minorHAnsi"/>
          <w:b/>
          <w:bCs/>
          <w:color w:val="3A3A3C"/>
          <w:sz w:val="20"/>
          <w:szCs w:val="20"/>
          <w:lang w:eastAsia="fr-FR"/>
        </w:rPr>
        <w:t> : les candidats devront utiliser pour remplir le présent cadre de mémoire technique une police Arial de taille 10.</w:t>
      </w:r>
    </w:p>
    <w:p w14:paraId="760B0075" w14:textId="77777777" w:rsidR="00900FCB" w:rsidRPr="00EA125B" w:rsidRDefault="00900FCB" w:rsidP="00F8526B">
      <w:pPr>
        <w:spacing w:after="0" w:line="240" w:lineRule="auto"/>
        <w:jc w:val="both"/>
        <w:rPr>
          <w:rFonts w:eastAsia="Times New Roman" w:cstheme="minorHAnsi"/>
          <w:b/>
          <w:bCs/>
          <w:color w:val="3A3A3C"/>
          <w:sz w:val="20"/>
          <w:szCs w:val="20"/>
          <w:lang w:eastAsia="fr-FR"/>
        </w:rPr>
      </w:pPr>
    </w:p>
    <w:p w14:paraId="4BC7716D" w14:textId="157EF2E0" w:rsidR="00900FCB" w:rsidRPr="00EA125B" w:rsidRDefault="00900FCB" w:rsidP="00F8526B">
      <w:pPr>
        <w:spacing w:after="0" w:line="240" w:lineRule="auto"/>
        <w:jc w:val="both"/>
        <w:rPr>
          <w:rFonts w:eastAsia="Times New Roman" w:cstheme="minorHAnsi"/>
          <w:b/>
          <w:bCs/>
          <w:color w:val="000000"/>
          <w:sz w:val="20"/>
          <w:szCs w:val="20"/>
          <w:lang w:eastAsia="fr-FR"/>
        </w:rPr>
      </w:pPr>
      <w:r w:rsidRPr="00EA125B">
        <w:rPr>
          <w:rFonts w:eastAsia="Times New Roman" w:cstheme="minorHAnsi"/>
          <w:b/>
          <w:bCs/>
          <w:color w:val="000000"/>
          <w:sz w:val="20"/>
          <w:szCs w:val="20"/>
          <w:lang w:eastAsia="fr-FR"/>
        </w:rPr>
        <w:t>Mémoire technique :</w:t>
      </w:r>
    </w:p>
    <w:p w14:paraId="5A11DFB1" w14:textId="148485A9" w:rsidR="00900FCB" w:rsidRPr="00EA125B" w:rsidRDefault="00900FCB" w:rsidP="00F8526B">
      <w:pPr>
        <w:spacing w:after="0" w:line="240" w:lineRule="auto"/>
        <w:jc w:val="both"/>
        <w:rPr>
          <w:rFonts w:eastAsia="Times New Roman" w:cstheme="minorHAnsi"/>
          <w:b/>
          <w:bCs/>
          <w:color w:val="000000"/>
          <w:sz w:val="20"/>
          <w:szCs w:val="20"/>
          <w:lang w:eastAsia="fr-FR"/>
        </w:rPr>
      </w:pPr>
      <w:r w:rsidRPr="00EA125B">
        <w:rPr>
          <w:rFonts w:eastAsia="Times New Roman" w:cstheme="minorHAnsi"/>
          <w:color w:val="000000"/>
          <w:sz w:val="20"/>
          <w:szCs w:val="20"/>
          <w:lang w:eastAsia="fr-FR"/>
        </w:rPr>
        <w:t xml:space="preserve">- </w:t>
      </w:r>
      <w:r w:rsidR="004D1493">
        <w:rPr>
          <w:rFonts w:eastAsia="Times New Roman" w:cstheme="minorHAnsi"/>
          <w:b/>
          <w:bCs/>
          <w:color w:val="000000"/>
          <w:sz w:val="20"/>
          <w:szCs w:val="20"/>
          <w:lang w:eastAsia="fr-FR"/>
        </w:rPr>
        <w:t>CHAPITRE 1</w:t>
      </w:r>
      <w:r w:rsidRPr="00EA125B">
        <w:rPr>
          <w:rFonts w:eastAsia="Times New Roman" w:cstheme="minorHAnsi"/>
          <w:b/>
          <w:bCs/>
          <w:color w:val="000000"/>
          <w:sz w:val="20"/>
          <w:szCs w:val="20"/>
          <w:lang w:eastAsia="fr-FR"/>
        </w:rPr>
        <w:t xml:space="preserve"> - TECHNIQUE</w:t>
      </w:r>
    </w:p>
    <w:p w14:paraId="7ABF5E1E" w14:textId="3A134866" w:rsidR="00900FCB" w:rsidRPr="001932F4" w:rsidRDefault="00900FCB" w:rsidP="00F8526B">
      <w:pPr>
        <w:pStyle w:val="Paragraphedeliste"/>
        <w:numPr>
          <w:ilvl w:val="0"/>
          <w:numId w:val="2"/>
        </w:numPr>
        <w:spacing w:after="0" w:line="240" w:lineRule="auto"/>
        <w:jc w:val="both"/>
        <w:rPr>
          <w:rFonts w:eastAsia="Times New Roman" w:cstheme="minorHAnsi"/>
          <w:color w:val="000000"/>
          <w:sz w:val="20"/>
          <w:szCs w:val="20"/>
          <w:lang w:eastAsia="fr-FR"/>
        </w:rPr>
      </w:pPr>
      <w:r w:rsidRPr="001932F4">
        <w:rPr>
          <w:rFonts w:eastAsia="Times New Roman" w:cstheme="minorHAnsi"/>
          <w:b/>
          <w:bCs/>
          <w:color w:val="000000"/>
          <w:sz w:val="20"/>
          <w:szCs w:val="20"/>
          <w:lang w:eastAsia="fr-FR"/>
        </w:rPr>
        <w:t xml:space="preserve">Sous-Chapitre 1 </w:t>
      </w:r>
      <w:r w:rsidRPr="001932F4">
        <w:rPr>
          <w:rFonts w:eastAsia="Times New Roman" w:cstheme="minorHAnsi"/>
          <w:color w:val="000000"/>
          <w:sz w:val="20"/>
          <w:szCs w:val="20"/>
          <w:lang w:eastAsia="fr-FR"/>
        </w:rPr>
        <w:t xml:space="preserve">: Moyens, Organisation et Références : </w:t>
      </w:r>
      <w:r w:rsidR="00180979">
        <w:rPr>
          <w:rFonts w:eastAsia="Times New Roman" w:cstheme="minorHAnsi"/>
          <w:b/>
          <w:bCs/>
          <w:color w:val="000000"/>
          <w:sz w:val="20"/>
          <w:szCs w:val="20"/>
          <w:lang w:eastAsia="fr-FR"/>
        </w:rPr>
        <w:t>5</w:t>
      </w:r>
      <w:r w:rsidRPr="001932F4">
        <w:rPr>
          <w:rFonts w:eastAsia="Times New Roman" w:cstheme="minorHAnsi"/>
          <w:b/>
          <w:bCs/>
          <w:color w:val="000000"/>
          <w:sz w:val="20"/>
          <w:szCs w:val="20"/>
          <w:lang w:eastAsia="fr-FR"/>
        </w:rPr>
        <w:t xml:space="preserve"> </w:t>
      </w:r>
      <w:r w:rsidRPr="001932F4">
        <w:rPr>
          <w:rFonts w:eastAsia="Times New Roman" w:cstheme="minorHAnsi"/>
          <w:color w:val="000000"/>
          <w:sz w:val="20"/>
          <w:szCs w:val="20"/>
          <w:lang w:eastAsia="fr-FR"/>
        </w:rPr>
        <w:t>pages maximum hors annexes</w:t>
      </w:r>
    </w:p>
    <w:p w14:paraId="1A8A966B" w14:textId="2EB38562" w:rsidR="00900FCB" w:rsidRPr="001932F4" w:rsidRDefault="00900FCB" w:rsidP="00F8526B">
      <w:pPr>
        <w:pStyle w:val="Paragraphedeliste"/>
        <w:numPr>
          <w:ilvl w:val="0"/>
          <w:numId w:val="2"/>
        </w:numPr>
        <w:spacing w:after="0" w:line="240" w:lineRule="auto"/>
        <w:jc w:val="both"/>
        <w:rPr>
          <w:rFonts w:eastAsia="Times New Roman" w:cstheme="minorHAnsi"/>
          <w:color w:val="000000"/>
          <w:sz w:val="20"/>
          <w:szCs w:val="20"/>
          <w:lang w:eastAsia="fr-FR"/>
        </w:rPr>
      </w:pPr>
      <w:r w:rsidRPr="001932F4">
        <w:rPr>
          <w:rFonts w:eastAsia="Times New Roman" w:cstheme="minorHAnsi"/>
          <w:b/>
          <w:bCs/>
          <w:color w:val="000000"/>
          <w:sz w:val="20"/>
          <w:szCs w:val="20"/>
          <w:lang w:eastAsia="fr-FR"/>
        </w:rPr>
        <w:t xml:space="preserve">Sous-Chapitre 2 </w:t>
      </w:r>
      <w:r w:rsidRPr="001932F4">
        <w:rPr>
          <w:rFonts w:eastAsia="Times New Roman" w:cstheme="minorHAnsi"/>
          <w:color w:val="000000"/>
          <w:sz w:val="20"/>
          <w:szCs w:val="20"/>
          <w:lang w:eastAsia="fr-FR"/>
        </w:rPr>
        <w:t xml:space="preserve">: Dispositions particulières de Sécurité : </w:t>
      </w:r>
      <w:r w:rsidR="00180979">
        <w:rPr>
          <w:rFonts w:eastAsia="Times New Roman" w:cstheme="minorHAnsi"/>
          <w:b/>
          <w:bCs/>
          <w:color w:val="000000"/>
          <w:sz w:val="20"/>
          <w:szCs w:val="20"/>
          <w:lang w:eastAsia="fr-FR"/>
        </w:rPr>
        <w:t>5</w:t>
      </w:r>
      <w:r w:rsidRPr="001932F4">
        <w:rPr>
          <w:rFonts w:eastAsia="Times New Roman" w:cstheme="minorHAnsi"/>
          <w:b/>
          <w:bCs/>
          <w:color w:val="000000"/>
          <w:sz w:val="20"/>
          <w:szCs w:val="20"/>
          <w:lang w:eastAsia="fr-FR"/>
        </w:rPr>
        <w:t xml:space="preserve"> </w:t>
      </w:r>
      <w:r w:rsidRPr="001932F4">
        <w:rPr>
          <w:rFonts w:eastAsia="Times New Roman" w:cstheme="minorHAnsi"/>
          <w:color w:val="000000"/>
          <w:sz w:val="20"/>
          <w:szCs w:val="20"/>
          <w:lang w:eastAsia="fr-FR"/>
        </w:rPr>
        <w:t>pages maximum hors annexes</w:t>
      </w:r>
    </w:p>
    <w:p w14:paraId="51B9418A" w14:textId="76405942" w:rsidR="00900FCB" w:rsidRDefault="00900FCB" w:rsidP="00F8526B">
      <w:pPr>
        <w:pStyle w:val="Paragraphedeliste"/>
        <w:numPr>
          <w:ilvl w:val="0"/>
          <w:numId w:val="2"/>
        </w:numPr>
        <w:spacing w:after="0" w:line="240" w:lineRule="auto"/>
        <w:jc w:val="both"/>
        <w:rPr>
          <w:rFonts w:eastAsia="Times New Roman" w:cstheme="minorHAnsi"/>
          <w:color w:val="000000"/>
          <w:sz w:val="20"/>
          <w:szCs w:val="20"/>
          <w:lang w:eastAsia="fr-FR"/>
        </w:rPr>
      </w:pPr>
      <w:r w:rsidRPr="001932F4">
        <w:rPr>
          <w:rFonts w:eastAsia="Times New Roman" w:cstheme="minorHAnsi"/>
          <w:b/>
          <w:bCs/>
          <w:color w:val="000000"/>
          <w:sz w:val="20"/>
          <w:szCs w:val="20"/>
          <w:lang w:eastAsia="fr-FR"/>
        </w:rPr>
        <w:t xml:space="preserve">Sous-Chapitre 3 </w:t>
      </w:r>
      <w:r w:rsidRPr="001932F4">
        <w:rPr>
          <w:rFonts w:eastAsia="Times New Roman" w:cstheme="minorHAnsi"/>
          <w:color w:val="000000"/>
          <w:sz w:val="20"/>
          <w:szCs w:val="20"/>
          <w:lang w:eastAsia="fr-FR"/>
        </w:rPr>
        <w:t xml:space="preserve">: Méthodologie d’intervention : </w:t>
      </w:r>
      <w:r w:rsidR="00180979">
        <w:rPr>
          <w:rFonts w:eastAsia="Times New Roman" w:cstheme="minorHAnsi"/>
          <w:b/>
          <w:bCs/>
          <w:color w:val="000000"/>
          <w:sz w:val="20"/>
          <w:szCs w:val="20"/>
          <w:lang w:eastAsia="fr-FR"/>
        </w:rPr>
        <w:t>5</w:t>
      </w:r>
      <w:r w:rsidRPr="001932F4">
        <w:rPr>
          <w:rFonts w:eastAsia="Times New Roman" w:cstheme="minorHAnsi"/>
          <w:b/>
          <w:bCs/>
          <w:color w:val="000000"/>
          <w:sz w:val="20"/>
          <w:szCs w:val="20"/>
          <w:lang w:eastAsia="fr-FR"/>
        </w:rPr>
        <w:t xml:space="preserve"> </w:t>
      </w:r>
      <w:r w:rsidRPr="001932F4">
        <w:rPr>
          <w:rFonts w:eastAsia="Times New Roman" w:cstheme="minorHAnsi"/>
          <w:color w:val="000000"/>
          <w:sz w:val="20"/>
          <w:szCs w:val="20"/>
          <w:lang w:eastAsia="fr-FR"/>
        </w:rPr>
        <w:t>pages maximum hors annexes</w:t>
      </w:r>
    </w:p>
    <w:p w14:paraId="551F9790" w14:textId="45C63DDB" w:rsidR="004D1493" w:rsidRPr="004D1493" w:rsidRDefault="004D1493" w:rsidP="004D1493">
      <w:pPr>
        <w:pStyle w:val="Paragraphedeliste"/>
        <w:numPr>
          <w:ilvl w:val="0"/>
          <w:numId w:val="2"/>
        </w:numPr>
        <w:spacing w:after="0" w:line="240" w:lineRule="auto"/>
        <w:jc w:val="both"/>
        <w:rPr>
          <w:rFonts w:eastAsia="Times New Roman" w:cstheme="minorHAnsi"/>
          <w:color w:val="000000"/>
          <w:sz w:val="20"/>
          <w:szCs w:val="20"/>
          <w:lang w:eastAsia="fr-FR"/>
        </w:rPr>
      </w:pPr>
      <w:r>
        <w:rPr>
          <w:rFonts w:eastAsia="Times New Roman" w:cstheme="minorHAnsi"/>
          <w:b/>
          <w:bCs/>
          <w:color w:val="000000"/>
          <w:sz w:val="20"/>
          <w:szCs w:val="20"/>
          <w:lang w:eastAsia="fr-FR"/>
        </w:rPr>
        <w:t>Sous-Chapitre 4</w:t>
      </w:r>
      <w:r w:rsidRPr="001932F4">
        <w:rPr>
          <w:rFonts w:eastAsia="Times New Roman" w:cstheme="minorHAnsi"/>
          <w:b/>
          <w:bCs/>
          <w:color w:val="000000"/>
          <w:sz w:val="20"/>
          <w:szCs w:val="20"/>
          <w:lang w:eastAsia="fr-FR"/>
        </w:rPr>
        <w:t xml:space="preserve"> </w:t>
      </w:r>
      <w:r w:rsidRPr="001932F4">
        <w:rPr>
          <w:rFonts w:eastAsia="Times New Roman" w:cstheme="minorHAnsi"/>
          <w:color w:val="000000"/>
          <w:sz w:val="20"/>
          <w:szCs w:val="20"/>
          <w:lang w:eastAsia="fr-FR"/>
        </w:rPr>
        <w:t xml:space="preserve">: </w:t>
      </w:r>
      <w:r>
        <w:rPr>
          <w:rFonts w:eastAsia="Times New Roman" w:cstheme="minorHAnsi"/>
          <w:color w:val="000000"/>
          <w:sz w:val="20"/>
          <w:szCs w:val="20"/>
          <w:lang w:eastAsia="fr-FR"/>
        </w:rPr>
        <w:t xml:space="preserve">Respect des délais </w:t>
      </w:r>
      <w:r w:rsidRPr="001932F4">
        <w:rPr>
          <w:rFonts w:eastAsia="Times New Roman" w:cstheme="minorHAnsi"/>
          <w:color w:val="000000"/>
          <w:sz w:val="20"/>
          <w:szCs w:val="20"/>
          <w:lang w:eastAsia="fr-FR"/>
        </w:rPr>
        <w:t xml:space="preserve">: </w:t>
      </w:r>
      <w:r w:rsidRPr="001932F4">
        <w:rPr>
          <w:rFonts w:eastAsia="Times New Roman" w:cstheme="minorHAnsi"/>
          <w:b/>
          <w:bCs/>
          <w:color w:val="000000"/>
          <w:sz w:val="20"/>
          <w:szCs w:val="20"/>
          <w:lang w:eastAsia="fr-FR"/>
        </w:rPr>
        <w:t xml:space="preserve">3 </w:t>
      </w:r>
      <w:r w:rsidRPr="001932F4">
        <w:rPr>
          <w:rFonts w:eastAsia="Times New Roman" w:cstheme="minorHAnsi"/>
          <w:color w:val="000000"/>
          <w:sz w:val="20"/>
          <w:szCs w:val="20"/>
          <w:lang w:eastAsia="fr-FR"/>
        </w:rPr>
        <w:t>pages maximum hors annexes</w:t>
      </w:r>
    </w:p>
    <w:p w14:paraId="4B142D97" w14:textId="77777777" w:rsidR="0093056C" w:rsidRPr="00EA125B" w:rsidRDefault="0093056C" w:rsidP="00F8526B">
      <w:pPr>
        <w:spacing w:after="0" w:line="240" w:lineRule="auto"/>
        <w:jc w:val="both"/>
        <w:rPr>
          <w:rFonts w:eastAsia="Times New Roman" w:cstheme="minorHAnsi"/>
          <w:color w:val="000000"/>
          <w:sz w:val="20"/>
          <w:szCs w:val="20"/>
          <w:lang w:eastAsia="fr-FR"/>
        </w:rPr>
      </w:pPr>
      <w:bookmarkStart w:id="0" w:name="_GoBack"/>
      <w:bookmarkEnd w:id="0"/>
    </w:p>
    <w:p w14:paraId="6025C741" w14:textId="77777777" w:rsidR="00900FCB" w:rsidRPr="00EA125B" w:rsidRDefault="00900FCB" w:rsidP="00F8526B">
      <w:pPr>
        <w:spacing w:after="0" w:line="240" w:lineRule="auto"/>
        <w:jc w:val="both"/>
        <w:rPr>
          <w:rFonts w:eastAsia="Times New Roman" w:cstheme="minorHAnsi"/>
          <w:b/>
          <w:bCs/>
          <w:color w:val="000000"/>
          <w:sz w:val="20"/>
          <w:szCs w:val="20"/>
          <w:lang w:eastAsia="fr-FR"/>
        </w:rPr>
      </w:pPr>
      <w:r w:rsidRPr="00EA125B">
        <w:rPr>
          <w:rFonts w:eastAsia="Times New Roman" w:cstheme="minorHAnsi"/>
          <w:b/>
          <w:bCs/>
          <w:color w:val="000000"/>
          <w:sz w:val="20"/>
          <w:szCs w:val="20"/>
          <w:lang w:eastAsia="fr-FR"/>
        </w:rPr>
        <w:t>Est attendu du candidat, un mémoire, décrivant précisément les points demandés tout en respectant le nombre de pages imposées.</w:t>
      </w:r>
    </w:p>
    <w:p w14:paraId="2459FACE" w14:textId="77777777" w:rsidR="0093056C" w:rsidRPr="00EA125B" w:rsidRDefault="0093056C" w:rsidP="00F8526B">
      <w:pPr>
        <w:spacing w:after="0" w:line="240" w:lineRule="auto"/>
        <w:jc w:val="both"/>
        <w:rPr>
          <w:rFonts w:eastAsia="Times New Roman" w:cstheme="minorHAnsi"/>
          <w:b/>
          <w:bCs/>
          <w:color w:val="000000"/>
          <w:sz w:val="20"/>
          <w:szCs w:val="20"/>
          <w:lang w:eastAsia="fr-FR"/>
        </w:rPr>
      </w:pPr>
    </w:p>
    <w:p w14:paraId="2AF783C8" w14:textId="77777777" w:rsidR="00900FCB" w:rsidRPr="00EA125B" w:rsidRDefault="00900FCB" w:rsidP="00F8526B">
      <w:pPr>
        <w:spacing w:after="0" w:line="240" w:lineRule="auto"/>
        <w:jc w:val="both"/>
        <w:rPr>
          <w:rFonts w:eastAsia="Times New Roman" w:cstheme="minorHAnsi"/>
          <w:b/>
          <w:bCs/>
          <w:color w:val="000000"/>
          <w:sz w:val="20"/>
          <w:szCs w:val="20"/>
          <w:lang w:eastAsia="fr-FR"/>
        </w:rPr>
      </w:pPr>
      <w:r w:rsidRPr="00EA125B">
        <w:rPr>
          <w:rFonts w:eastAsia="Times New Roman" w:cstheme="minorHAnsi"/>
          <w:b/>
          <w:bCs/>
          <w:color w:val="000000"/>
          <w:sz w:val="20"/>
          <w:szCs w:val="20"/>
          <w:lang w:eastAsia="fr-FR"/>
        </w:rPr>
        <w:t>Nous rappelons que le candidat devra satisfaire à l'ensemble aux dispositions et prescriptions prévues au C.C.T.P. même si des points ne sont pas confirmés dans le mémoire technique fourni.</w:t>
      </w:r>
    </w:p>
    <w:p w14:paraId="379A0791" w14:textId="12881C01" w:rsidR="001932F4" w:rsidRPr="00EA125B" w:rsidRDefault="001932F4" w:rsidP="00F8526B">
      <w:pPr>
        <w:spacing w:after="0" w:line="240" w:lineRule="auto"/>
        <w:jc w:val="both"/>
        <w:rPr>
          <w:rFonts w:eastAsia="Times New Roman" w:cstheme="minorHAnsi"/>
          <w:color w:val="000000"/>
          <w:lang w:eastAsia="fr-FR"/>
        </w:rPr>
      </w:pPr>
    </w:p>
    <w:p w14:paraId="2B211328" w14:textId="5EF48C29" w:rsidR="00900FCB" w:rsidRPr="00EA125B" w:rsidRDefault="004D1493" w:rsidP="00F8526B">
      <w:pPr>
        <w:pStyle w:val="Titre1"/>
        <w:jc w:val="both"/>
        <w:rPr>
          <w:rFonts w:eastAsia="Times New Roman"/>
          <w:lang w:eastAsia="fr-FR"/>
        </w:rPr>
      </w:pPr>
      <w:r>
        <w:rPr>
          <w:rFonts w:eastAsia="Times New Roman"/>
          <w:lang w:eastAsia="fr-FR"/>
        </w:rPr>
        <w:t>CHAPITRE 1</w:t>
      </w:r>
      <w:r w:rsidR="00900FCB" w:rsidRPr="00EA125B">
        <w:rPr>
          <w:rFonts w:eastAsia="Times New Roman"/>
          <w:lang w:eastAsia="fr-FR"/>
        </w:rPr>
        <w:t xml:space="preserve"> : TECHNIQUE</w:t>
      </w:r>
    </w:p>
    <w:p w14:paraId="2EE89D6E" w14:textId="77777777" w:rsidR="00900FCB" w:rsidRPr="00EA125B" w:rsidRDefault="00900FCB" w:rsidP="00F8526B">
      <w:pPr>
        <w:pStyle w:val="Titre2"/>
        <w:jc w:val="both"/>
        <w:rPr>
          <w:rFonts w:eastAsia="Times New Roman"/>
          <w:lang w:eastAsia="fr-FR"/>
        </w:rPr>
      </w:pPr>
      <w:r w:rsidRPr="00EA125B">
        <w:rPr>
          <w:rFonts w:eastAsia="Times New Roman"/>
          <w:lang w:eastAsia="fr-FR"/>
        </w:rPr>
        <w:t>Sous-Chapitre 1 : Moyens, Organisation et Références</w:t>
      </w:r>
    </w:p>
    <w:p w14:paraId="2CEC4BC5" w14:textId="4EDA9B13" w:rsidR="00900FCB" w:rsidRDefault="00900FCB" w:rsidP="00F8526B">
      <w:pPr>
        <w:spacing w:after="0" w:line="240" w:lineRule="auto"/>
        <w:jc w:val="both"/>
        <w:rPr>
          <w:rFonts w:eastAsia="Times New Roman" w:cstheme="minorHAnsi"/>
          <w:color w:val="000000"/>
          <w:sz w:val="20"/>
          <w:szCs w:val="20"/>
          <w:lang w:eastAsia="fr-FR"/>
        </w:rPr>
      </w:pPr>
      <w:r w:rsidRPr="001932F4">
        <w:rPr>
          <w:rFonts w:eastAsia="Times New Roman" w:cstheme="minorHAnsi"/>
          <w:color w:val="000000"/>
          <w:sz w:val="20"/>
          <w:szCs w:val="20"/>
          <w:lang w:eastAsia="fr-FR"/>
        </w:rPr>
        <w:t>(</w:t>
      </w:r>
      <w:r w:rsidR="00180979">
        <w:rPr>
          <w:rFonts w:eastAsia="Times New Roman" w:cstheme="minorHAnsi"/>
          <w:color w:val="000000"/>
          <w:sz w:val="20"/>
          <w:szCs w:val="20"/>
          <w:lang w:eastAsia="fr-FR"/>
        </w:rPr>
        <w:t>5</w:t>
      </w:r>
      <w:r w:rsidRPr="001932F4">
        <w:rPr>
          <w:rFonts w:eastAsia="Times New Roman" w:cstheme="minorHAnsi"/>
          <w:color w:val="000000"/>
          <w:sz w:val="20"/>
          <w:szCs w:val="20"/>
          <w:lang w:eastAsia="fr-FR"/>
        </w:rPr>
        <w:t xml:space="preserve"> pages maximum hors annexes et page de garde)</w:t>
      </w:r>
    </w:p>
    <w:p w14:paraId="002390FF" w14:textId="77777777" w:rsidR="00DC25B1" w:rsidRPr="001932F4" w:rsidRDefault="00DC25B1" w:rsidP="00F8526B">
      <w:pPr>
        <w:spacing w:after="0" w:line="240" w:lineRule="auto"/>
        <w:jc w:val="both"/>
        <w:rPr>
          <w:rFonts w:eastAsia="Times New Roman" w:cstheme="minorHAnsi"/>
          <w:color w:val="000000"/>
          <w:sz w:val="20"/>
          <w:szCs w:val="20"/>
          <w:lang w:eastAsia="fr-FR"/>
        </w:rPr>
      </w:pPr>
    </w:p>
    <w:p w14:paraId="6F7E449A" w14:textId="77777777" w:rsidR="00900FCB" w:rsidRPr="001932F4" w:rsidRDefault="00900FCB" w:rsidP="00F8526B">
      <w:pPr>
        <w:pStyle w:val="Titre3"/>
        <w:numPr>
          <w:ilvl w:val="0"/>
          <w:numId w:val="9"/>
        </w:numPr>
        <w:jc w:val="both"/>
        <w:rPr>
          <w:rFonts w:eastAsia="Times New Roman"/>
          <w:lang w:eastAsia="fr-FR"/>
        </w:rPr>
      </w:pPr>
      <w:r w:rsidRPr="001932F4">
        <w:rPr>
          <w:rFonts w:eastAsia="Times New Roman"/>
          <w:lang w:eastAsia="fr-FR"/>
        </w:rPr>
        <w:t>Moyens matériels dédié à l’opération</w:t>
      </w:r>
    </w:p>
    <w:p w14:paraId="5A1AAA1A" w14:textId="77777777" w:rsidR="00900FCB" w:rsidRDefault="00900FCB" w:rsidP="00260E7B">
      <w:pPr>
        <w:pStyle w:val="Paragraphedeliste"/>
        <w:numPr>
          <w:ilvl w:val="0"/>
          <w:numId w:val="6"/>
        </w:numPr>
        <w:spacing w:after="0" w:line="240" w:lineRule="auto"/>
        <w:jc w:val="both"/>
        <w:rPr>
          <w:rFonts w:eastAsia="Times New Roman" w:cstheme="minorHAnsi"/>
          <w:color w:val="000000"/>
          <w:sz w:val="20"/>
          <w:szCs w:val="20"/>
          <w:lang w:eastAsia="fr-FR"/>
        </w:rPr>
      </w:pPr>
      <w:r w:rsidRPr="001932F4">
        <w:rPr>
          <w:rFonts w:eastAsia="Times New Roman" w:cstheme="minorHAnsi"/>
          <w:color w:val="000000"/>
          <w:sz w:val="20"/>
          <w:szCs w:val="20"/>
          <w:lang w:eastAsia="fr-FR"/>
        </w:rPr>
        <w:t>Liste des matériels utilisés, EPI, EPC, de rebouchage, de gestion des déchets.</w:t>
      </w:r>
    </w:p>
    <w:p w14:paraId="4BFC8DB9" w14:textId="77777777" w:rsidR="00DC25B1" w:rsidRPr="00DC25B1" w:rsidRDefault="00DC25B1" w:rsidP="00F8526B">
      <w:pPr>
        <w:spacing w:after="0" w:line="240" w:lineRule="auto"/>
        <w:jc w:val="both"/>
        <w:rPr>
          <w:rFonts w:eastAsia="Times New Roman" w:cstheme="minorHAnsi"/>
          <w:color w:val="000000"/>
          <w:sz w:val="20"/>
          <w:szCs w:val="20"/>
          <w:lang w:eastAsia="fr-FR"/>
        </w:rPr>
      </w:pPr>
    </w:p>
    <w:p w14:paraId="32D5C9B9" w14:textId="77777777" w:rsidR="00900FCB" w:rsidRPr="001932F4" w:rsidRDefault="00900FCB" w:rsidP="00F8526B">
      <w:pPr>
        <w:pStyle w:val="Titre3"/>
        <w:numPr>
          <w:ilvl w:val="0"/>
          <w:numId w:val="9"/>
        </w:numPr>
        <w:jc w:val="both"/>
        <w:rPr>
          <w:rFonts w:eastAsia="Times New Roman"/>
          <w:lang w:eastAsia="fr-FR"/>
        </w:rPr>
      </w:pPr>
      <w:r w:rsidRPr="001932F4">
        <w:rPr>
          <w:rFonts w:eastAsia="Times New Roman"/>
          <w:lang w:eastAsia="fr-FR"/>
        </w:rPr>
        <w:t>Organisation dédiée à l’opération</w:t>
      </w:r>
    </w:p>
    <w:p w14:paraId="4EA89E0A" w14:textId="77777777" w:rsidR="00900FCB" w:rsidRPr="001932F4" w:rsidRDefault="00900FCB" w:rsidP="00F8526B">
      <w:pPr>
        <w:pStyle w:val="Paragraphedeliste"/>
        <w:numPr>
          <w:ilvl w:val="0"/>
          <w:numId w:val="6"/>
        </w:numPr>
        <w:spacing w:after="0" w:line="240" w:lineRule="auto"/>
        <w:jc w:val="both"/>
        <w:rPr>
          <w:rFonts w:eastAsia="Times New Roman" w:cstheme="minorHAnsi"/>
          <w:color w:val="000000"/>
          <w:sz w:val="20"/>
          <w:szCs w:val="20"/>
          <w:lang w:eastAsia="fr-FR"/>
        </w:rPr>
      </w:pPr>
      <w:r w:rsidRPr="001932F4">
        <w:rPr>
          <w:rFonts w:eastAsia="Times New Roman" w:cstheme="minorHAnsi"/>
          <w:color w:val="000000"/>
          <w:sz w:val="20"/>
          <w:szCs w:val="20"/>
          <w:lang w:eastAsia="fr-FR"/>
        </w:rPr>
        <w:t>Désignation du Pilote</w:t>
      </w:r>
    </w:p>
    <w:p w14:paraId="35C3CBB0" w14:textId="77777777" w:rsidR="00900FCB" w:rsidRPr="001932F4" w:rsidRDefault="00900FCB" w:rsidP="00F8526B">
      <w:pPr>
        <w:pStyle w:val="Paragraphedeliste"/>
        <w:numPr>
          <w:ilvl w:val="0"/>
          <w:numId w:val="6"/>
        </w:numPr>
        <w:spacing w:after="0" w:line="240" w:lineRule="auto"/>
        <w:jc w:val="both"/>
        <w:rPr>
          <w:rFonts w:eastAsia="Times New Roman" w:cstheme="minorHAnsi"/>
          <w:color w:val="000000"/>
          <w:sz w:val="20"/>
          <w:szCs w:val="20"/>
          <w:lang w:eastAsia="fr-FR"/>
        </w:rPr>
      </w:pPr>
      <w:r w:rsidRPr="001932F4">
        <w:rPr>
          <w:rFonts w:eastAsia="Times New Roman" w:cstheme="minorHAnsi"/>
          <w:color w:val="000000"/>
          <w:sz w:val="20"/>
          <w:szCs w:val="20"/>
          <w:lang w:eastAsia="fr-FR"/>
        </w:rPr>
        <w:t>Désignation du Référent Technique et valeur ajoutée pour le marché</w:t>
      </w:r>
    </w:p>
    <w:p w14:paraId="3369E18D" w14:textId="77777777" w:rsidR="00900FCB" w:rsidRDefault="00900FCB" w:rsidP="00F8526B">
      <w:pPr>
        <w:pStyle w:val="Paragraphedeliste"/>
        <w:numPr>
          <w:ilvl w:val="0"/>
          <w:numId w:val="6"/>
        </w:numPr>
        <w:spacing w:after="0" w:line="240" w:lineRule="auto"/>
        <w:jc w:val="both"/>
        <w:rPr>
          <w:rFonts w:eastAsia="Times New Roman" w:cstheme="minorHAnsi"/>
          <w:color w:val="000000"/>
          <w:sz w:val="20"/>
          <w:szCs w:val="20"/>
          <w:lang w:eastAsia="fr-FR"/>
        </w:rPr>
      </w:pPr>
      <w:r w:rsidRPr="001932F4">
        <w:rPr>
          <w:rFonts w:eastAsia="Times New Roman" w:cstheme="minorHAnsi"/>
          <w:color w:val="000000"/>
          <w:sz w:val="20"/>
          <w:szCs w:val="20"/>
          <w:lang w:eastAsia="fr-FR"/>
        </w:rPr>
        <w:t>Annexes : CV du référent technique</w:t>
      </w:r>
    </w:p>
    <w:p w14:paraId="7FFEA40D" w14:textId="77777777" w:rsidR="00DC25B1" w:rsidRPr="00DC25B1" w:rsidRDefault="00DC25B1" w:rsidP="00F8526B">
      <w:pPr>
        <w:spacing w:after="0" w:line="240" w:lineRule="auto"/>
        <w:jc w:val="both"/>
        <w:rPr>
          <w:rFonts w:eastAsia="Times New Roman" w:cstheme="minorHAnsi"/>
          <w:color w:val="000000"/>
          <w:sz w:val="20"/>
          <w:szCs w:val="20"/>
          <w:lang w:eastAsia="fr-FR"/>
        </w:rPr>
      </w:pPr>
    </w:p>
    <w:p w14:paraId="66E89203" w14:textId="77777777" w:rsidR="00900FCB" w:rsidRPr="001932F4" w:rsidRDefault="00900FCB" w:rsidP="00F8526B">
      <w:pPr>
        <w:pStyle w:val="Titre3"/>
        <w:numPr>
          <w:ilvl w:val="0"/>
          <w:numId w:val="9"/>
        </w:numPr>
        <w:jc w:val="both"/>
        <w:rPr>
          <w:rFonts w:eastAsia="Times New Roman"/>
          <w:lang w:eastAsia="fr-FR"/>
        </w:rPr>
      </w:pPr>
      <w:r w:rsidRPr="001932F4">
        <w:rPr>
          <w:rFonts w:eastAsia="Times New Roman"/>
          <w:lang w:eastAsia="fr-FR"/>
        </w:rPr>
        <w:t>Moyens humains dédiés au marché</w:t>
      </w:r>
    </w:p>
    <w:p w14:paraId="033670B5" w14:textId="77777777" w:rsidR="00900FCB" w:rsidRPr="001932F4" w:rsidRDefault="00B41858" w:rsidP="00F8526B">
      <w:pPr>
        <w:pStyle w:val="Paragraphedeliste"/>
        <w:numPr>
          <w:ilvl w:val="0"/>
          <w:numId w:val="6"/>
        </w:num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P</w:t>
      </w:r>
      <w:r w:rsidR="00900FCB" w:rsidRPr="001932F4">
        <w:rPr>
          <w:rFonts w:eastAsia="Times New Roman" w:cstheme="minorHAnsi"/>
          <w:color w:val="000000"/>
          <w:sz w:val="20"/>
          <w:szCs w:val="20"/>
          <w:lang w:eastAsia="fr-FR"/>
        </w:rPr>
        <w:t>ostes clefs : Pilote et Référent technique (organisation, suppléant, etc.)</w:t>
      </w:r>
    </w:p>
    <w:p w14:paraId="5A8E8DA5" w14:textId="4F97573F" w:rsidR="00900FCB" w:rsidRPr="001932F4" w:rsidRDefault="00900FCB" w:rsidP="00F8526B">
      <w:pPr>
        <w:pStyle w:val="Paragraphedeliste"/>
        <w:numPr>
          <w:ilvl w:val="0"/>
          <w:numId w:val="6"/>
        </w:numPr>
        <w:spacing w:after="0" w:line="240" w:lineRule="auto"/>
        <w:jc w:val="both"/>
        <w:rPr>
          <w:rFonts w:eastAsia="Times New Roman" w:cstheme="minorHAnsi"/>
          <w:color w:val="000000"/>
          <w:sz w:val="20"/>
          <w:szCs w:val="20"/>
          <w:lang w:eastAsia="fr-FR"/>
        </w:rPr>
      </w:pPr>
      <w:r w:rsidRPr="001932F4">
        <w:rPr>
          <w:rFonts w:eastAsia="Times New Roman" w:cstheme="minorHAnsi"/>
          <w:color w:val="000000"/>
          <w:sz w:val="20"/>
          <w:szCs w:val="20"/>
          <w:lang w:eastAsia="fr-FR"/>
        </w:rPr>
        <w:t xml:space="preserve">Désignation des opérateurs de repérage dévolus </w:t>
      </w:r>
      <w:r w:rsidR="00DC25B1">
        <w:rPr>
          <w:rFonts w:eastAsia="Times New Roman" w:cstheme="minorHAnsi"/>
          <w:color w:val="000000"/>
          <w:sz w:val="20"/>
          <w:szCs w:val="20"/>
          <w:lang w:eastAsia="fr-FR"/>
        </w:rPr>
        <w:t>aux prestations : sous forme de t</w:t>
      </w:r>
      <w:r w:rsidRPr="001932F4">
        <w:rPr>
          <w:rFonts w:eastAsia="Times New Roman" w:cstheme="minorHAnsi"/>
          <w:color w:val="000000"/>
          <w:sz w:val="20"/>
          <w:szCs w:val="20"/>
          <w:lang w:eastAsia="fr-FR"/>
        </w:rPr>
        <w:t>ableau comprenant pour chaque opérateur de repérage : nom-prénom, certification</w:t>
      </w:r>
      <w:r w:rsidR="00DC25B1">
        <w:rPr>
          <w:rFonts w:eastAsia="Times New Roman" w:cstheme="minorHAnsi"/>
          <w:color w:val="000000"/>
          <w:sz w:val="20"/>
          <w:szCs w:val="20"/>
          <w:lang w:eastAsia="fr-FR"/>
        </w:rPr>
        <w:t xml:space="preserve">s en cours de </w:t>
      </w:r>
      <w:r w:rsidRPr="001932F4">
        <w:rPr>
          <w:rFonts w:eastAsia="Times New Roman" w:cstheme="minorHAnsi"/>
          <w:color w:val="000000"/>
          <w:sz w:val="20"/>
          <w:szCs w:val="20"/>
          <w:lang w:eastAsia="fr-FR"/>
        </w:rPr>
        <w:t>validité en lien avec les différentes missions attendues dans le cadre du marché, habilitation/formation en dehors des certificats précités le cas échéant, nombre d’année(s) d’ancienneté du candidat au sein de l'entreprise et dans sa fonction, Procédure de substitution envisagée en cas de fermeture des locaux ou d’absence des salariés (maladie, congés…) ou surcharge de commande.</w:t>
      </w:r>
    </w:p>
    <w:p w14:paraId="29DCCE22" w14:textId="77777777" w:rsidR="00900FCB" w:rsidRPr="001932F4" w:rsidRDefault="00900FCB" w:rsidP="00F8526B">
      <w:pPr>
        <w:pStyle w:val="Paragraphedeliste"/>
        <w:numPr>
          <w:ilvl w:val="0"/>
          <w:numId w:val="6"/>
        </w:numPr>
        <w:spacing w:after="0" w:line="240" w:lineRule="auto"/>
        <w:jc w:val="both"/>
        <w:rPr>
          <w:rFonts w:eastAsia="Times New Roman" w:cstheme="minorHAnsi"/>
          <w:sz w:val="20"/>
          <w:szCs w:val="20"/>
          <w:lang w:eastAsia="fr-FR"/>
        </w:rPr>
      </w:pPr>
      <w:r w:rsidRPr="001932F4">
        <w:rPr>
          <w:rFonts w:eastAsia="Times New Roman" w:cstheme="minorHAnsi"/>
          <w:color w:val="000000"/>
          <w:sz w:val="20"/>
          <w:szCs w:val="20"/>
          <w:lang w:eastAsia="fr-FR"/>
        </w:rPr>
        <w:t>Annexes : Certifications et habilitation de chaque personne susceptible d'intervenir sur l'opération.</w:t>
      </w:r>
    </w:p>
    <w:p w14:paraId="16DCBB02" w14:textId="77777777" w:rsidR="00094D47" w:rsidRPr="00EA125B" w:rsidRDefault="00094D47" w:rsidP="00F8526B">
      <w:pPr>
        <w:spacing w:after="0" w:line="240" w:lineRule="auto"/>
        <w:jc w:val="both"/>
        <w:rPr>
          <w:rFonts w:eastAsia="Times New Roman" w:cstheme="minorHAnsi"/>
          <w:b/>
          <w:bCs/>
          <w:color w:val="3A3A3C"/>
          <w:sz w:val="16"/>
          <w:szCs w:val="16"/>
          <w:lang w:eastAsia="fr-FR"/>
        </w:rPr>
      </w:pPr>
    </w:p>
    <w:p w14:paraId="2CFEE83C" w14:textId="77777777" w:rsidR="00900FCB" w:rsidRPr="00EA125B" w:rsidRDefault="00900FCB" w:rsidP="00F8526B">
      <w:pPr>
        <w:pStyle w:val="Titre3"/>
        <w:numPr>
          <w:ilvl w:val="0"/>
          <w:numId w:val="9"/>
        </w:numPr>
        <w:jc w:val="both"/>
        <w:rPr>
          <w:rFonts w:eastAsia="Times New Roman"/>
          <w:lang w:eastAsia="fr-FR"/>
        </w:rPr>
      </w:pPr>
      <w:r w:rsidRPr="00EA125B">
        <w:rPr>
          <w:rFonts w:eastAsia="Times New Roman"/>
          <w:lang w:eastAsia="fr-FR"/>
        </w:rPr>
        <w:t>Laboratoires</w:t>
      </w:r>
    </w:p>
    <w:p w14:paraId="4A201B97" w14:textId="77777777" w:rsidR="00900FCB" w:rsidRPr="00DC25B1" w:rsidRDefault="00900FCB" w:rsidP="00F8526B">
      <w:pPr>
        <w:pStyle w:val="Paragraphedeliste"/>
        <w:numPr>
          <w:ilvl w:val="0"/>
          <w:numId w:val="6"/>
        </w:numPr>
        <w:spacing w:after="0" w:line="240" w:lineRule="auto"/>
        <w:jc w:val="both"/>
        <w:rPr>
          <w:rFonts w:eastAsia="Times New Roman" w:cstheme="minorHAnsi"/>
          <w:color w:val="000000"/>
          <w:sz w:val="20"/>
          <w:szCs w:val="20"/>
          <w:lang w:eastAsia="fr-FR"/>
        </w:rPr>
      </w:pPr>
      <w:r w:rsidRPr="00DC25B1">
        <w:rPr>
          <w:rFonts w:eastAsia="Times New Roman" w:cstheme="minorHAnsi"/>
          <w:color w:val="000000"/>
          <w:sz w:val="20"/>
          <w:szCs w:val="20"/>
          <w:lang w:eastAsia="fr-FR"/>
        </w:rPr>
        <w:t>Désignation des laboratoires partenaires pour les types d’analyse prévues au marché, sous forme d’un tableau : désignation des laboratoires, localisation (site où sont réalisé les physiquement les analyses), liaison contractuelle le cas échéant, désignation de l’interlocuteur (nom/poste/mail/téléphone), capacité (quantité d’analyse/ jour) dédié au candidat, délai d’analyse optimal, délai d’analyse standard en fonction de la quantité, accréditations</w:t>
      </w:r>
    </w:p>
    <w:p w14:paraId="4CCF48DF" w14:textId="77777777" w:rsidR="00900FCB" w:rsidRPr="00DC25B1" w:rsidRDefault="00900FCB" w:rsidP="00F8526B">
      <w:pPr>
        <w:pStyle w:val="Paragraphedeliste"/>
        <w:numPr>
          <w:ilvl w:val="0"/>
          <w:numId w:val="6"/>
        </w:numPr>
        <w:spacing w:after="0" w:line="240" w:lineRule="auto"/>
        <w:jc w:val="both"/>
        <w:rPr>
          <w:rFonts w:eastAsia="Times New Roman" w:cstheme="minorHAnsi"/>
          <w:color w:val="000000"/>
          <w:sz w:val="20"/>
          <w:szCs w:val="20"/>
          <w:lang w:eastAsia="fr-FR"/>
        </w:rPr>
      </w:pPr>
      <w:r w:rsidRPr="00DC25B1">
        <w:rPr>
          <w:rFonts w:eastAsia="Times New Roman" w:cstheme="minorHAnsi"/>
          <w:color w:val="000000"/>
          <w:sz w:val="20"/>
          <w:szCs w:val="20"/>
          <w:lang w:eastAsia="fr-FR"/>
        </w:rPr>
        <w:t>Annexes : accréditation des laboratoires partenaires avec les différentes accréditations en fonction des typologies de missions prévues au marché cadre.</w:t>
      </w:r>
    </w:p>
    <w:p w14:paraId="472B64C2" w14:textId="77777777" w:rsidR="00094D47" w:rsidRPr="00EA125B" w:rsidRDefault="00094D47" w:rsidP="00F8526B">
      <w:pPr>
        <w:spacing w:after="0" w:line="240" w:lineRule="auto"/>
        <w:jc w:val="both"/>
        <w:rPr>
          <w:rFonts w:eastAsia="Times New Roman" w:cstheme="minorHAnsi"/>
          <w:color w:val="000000"/>
          <w:lang w:eastAsia="fr-FR"/>
        </w:rPr>
      </w:pPr>
    </w:p>
    <w:p w14:paraId="66C546D5" w14:textId="77777777" w:rsidR="00900FCB" w:rsidRPr="00EA125B" w:rsidRDefault="00900FCB" w:rsidP="00F8526B">
      <w:pPr>
        <w:pStyle w:val="Titre3"/>
        <w:numPr>
          <w:ilvl w:val="0"/>
          <w:numId w:val="9"/>
        </w:numPr>
        <w:jc w:val="both"/>
        <w:rPr>
          <w:rFonts w:eastAsia="Times New Roman"/>
          <w:lang w:eastAsia="fr-FR"/>
        </w:rPr>
      </w:pPr>
      <w:r w:rsidRPr="00EA125B">
        <w:rPr>
          <w:rFonts w:eastAsia="Times New Roman"/>
          <w:lang w:eastAsia="fr-FR"/>
        </w:rPr>
        <w:lastRenderedPageBreak/>
        <w:t>Références similaires</w:t>
      </w:r>
    </w:p>
    <w:p w14:paraId="393B49D9" w14:textId="1523F4A4" w:rsidR="00900FCB" w:rsidRPr="00F8526B" w:rsidRDefault="00B41858" w:rsidP="00F8526B">
      <w:pPr>
        <w:pStyle w:val="Paragraphedeliste"/>
        <w:numPr>
          <w:ilvl w:val="0"/>
          <w:numId w:val="6"/>
        </w:num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P</w:t>
      </w:r>
      <w:r w:rsidR="00900FCB" w:rsidRPr="00F8526B">
        <w:rPr>
          <w:rFonts w:eastAsia="Times New Roman" w:cstheme="minorHAnsi"/>
          <w:color w:val="000000"/>
          <w:sz w:val="20"/>
          <w:szCs w:val="20"/>
          <w:lang w:eastAsia="fr-FR"/>
        </w:rPr>
        <w:t>restations passées ou en cours sur des missions similaires</w:t>
      </w:r>
      <w:r w:rsidR="00D3754D">
        <w:rPr>
          <w:rFonts w:eastAsia="Times New Roman" w:cstheme="minorHAnsi"/>
          <w:color w:val="000000"/>
          <w:sz w:val="20"/>
          <w:szCs w:val="20"/>
          <w:lang w:eastAsia="fr-FR"/>
        </w:rPr>
        <w:t xml:space="preserve"> de moins de 3 ans</w:t>
      </w:r>
      <w:r w:rsidR="00900FCB" w:rsidRPr="00F8526B">
        <w:rPr>
          <w:rFonts w:eastAsia="Times New Roman" w:cstheme="minorHAnsi"/>
          <w:color w:val="000000"/>
          <w:sz w:val="20"/>
          <w:szCs w:val="20"/>
          <w:lang w:eastAsia="fr-FR"/>
        </w:rPr>
        <w:t xml:space="preserve"> : type de commande, Maîtrise d’Ouvrage, type patrimoine, SHOB, localisation, contact donneur d’ordres (nom/poste/mail/téléphone), montant du marché (€ HT). Attestations de capacité signées par MOA à fournir.</w:t>
      </w:r>
    </w:p>
    <w:p w14:paraId="328CD5F6" w14:textId="77777777" w:rsidR="00094D47" w:rsidRPr="00EA125B" w:rsidRDefault="00094D47" w:rsidP="00F8526B">
      <w:pPr>
        <w:spacing w:after="0" w:line="240" w:lineRule="auto"/>
        <w:jc w:val="both"/>
        <w:rPr>
          <w:rFonts w:eastAsia="Times New Roman" w:cstheme="minorHAnsi"/>
          <w:color w:val="000000"/>
          <w:lang w:eastAsia="fr-FR"/>
        </w:rPr>
      </w:pPr>
    </w:p>
    <w:p w14:paraId="5FF906D2" w14:textId="77777777" w:rsidR="00900FCB" w:rsidRPr="00EA125B" w:rsidRDefault="00900FCB" w:rsidP="00E9742C">
      <w:pPr>
        <w:pStyle w:val="Titre2"/>
        <w:rPr>
          <w:rFonts w:eastAsia="Times New Roman"/>
          <w:lang w:eastAsia="fr-FR"/>
        </w:rPr>
      </w:pPr>
      <w:r w:rsidRPr="00EA125B">
        <w:rPr>
          <w:rFonts w:eastAsia="Times New Roman"/>
          <w:lang w:eastAsia="fr-FR"/>
        </w:rPr>
        <w:t>Sous-Chapitre 2 – Dispositions particulières de Sécurité</w:t>
      </w:r>
    </w:p>
    <w:p w14:paraId="6F8798ED" w14:textId="6EC9E3D5" w:rsidR="00900FCB" w:rsidRPr="00912F71" w:rsidRDefault="00D3754D" w:rsidP="00F8526B">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(5</w:t>
      </w:r>
      <w:r w:rsidR="00900FCB" w:rsidRPr="00912F71">
        <w:rPr>
          <w:rFonts w:eastAsia="Times New Roman" w:cstheme="minorHAnsi"/>
          <w:color w:val="000000"/>
          <w:sz w:val="20"/>
          <w:szCs w:val="20"/>
          <w:lang w:eastAsia="fr-FR"/>
        </w:rPr>
        <w:t xml:space="preserve"> pages maximum hors annexes)</w:t>
      </w:r>
    </w:p>
    <w:p w14:paraId="4002B8DB" w14:textId="77777777" w:rsidR="00900FCB" w:rsidRPr="00EA125B" w:rsidRDefault="00900FCB" w:rsidP="00E9742C">
      <w:pPr>
        <w:pStyle w:val="Titre3"/>
        <w:numPr>
          <w:ilvl w:val="0"/>
          <w:numId w:val="13"/>
        </w:numPr>
        <w:rPr>
          <w:rFonts w:eastAsia="Times New Roman"/>
          <w:lang w:eastAsia="fr-FR"/>
        </w:rPr>
      </w:pPr>
      <w:r w:rsidRPr="00EA125B">
        <w:rPr>
          <w:rFonts w:eastAsia="Times New Roman"/>
          <w:lang w:eastAsia="fr-FR"/>
        </w:rPr>
        <w:t>Modes opératoires amiante SS4 :</w:t>
      </w:r>
    </w:p>
    <w:p w14:paraId="437A6DAB" w14:textId="77777777" w:rsidR="00900FCB" w:rsidRPr="006B1599" w:rsidRDefault="00900FCB" w:rsidP="006B1599">
      <w:pPr>
        <w:pStyle w:val="Paragraphedeliste"/>
        <w:numPr>
          <w:ilvl w:val="0"/>
          <w:numId w:val="6"/>
        </w:numPr>
        <w:spacing w:after="0" w:line="240" w:lineRule="auto"/>
        <w:jc w:val="both"/>
        <w:rPr>
          <w:rFonts w:eastAsia="Times New Roman" w:cstheme="minorHAnsi"/>
          <w:color w:val="000000"/>
          <w:sz w:val="20"/>
          <w:szCs w:val="20"/>
          <w:lang w:eastAsia="fr-FR"/>
        </w:rPr>
      </w:pPr>
      <w:r w:rsidRPr="006B1599">
        <w:rPr>
          <w:rFonts w:eastAsia="Times New Roman" w:cstheme="minorHAnsi"/>
          <w:color w:val="000000"/>
          <w:sz w:val="20"/>
          <w:szCs w:val="20"/>
          <w:lang w:eastAsia="fr-FR"/>
        </w:rPr>
        <w:t>Liste des modes opératoires fournis.</w:t>
      </w:r>
    </w:p>
    <w:p w14:paraId="4ACE173B" w14:textId="77777777" w:rsidR="00900FCB" w:rsidRPr="006B1599" w:rsidRDefault="00900FCB" w:rsidP="006B1599">
      <w:pPr>
        <w:pStyle w:val="Paragraphedeliste"/>
        <w:numPr>
          <w:ilvl w:val="0"/>
          <w:numId w:val="6"/>
        </w:numPr>
        <w:spacing w:after="0" w:line="240" w:lineRule="auto"/>
        <w:jc w:val="both"/>
        <w:rPr>
          <w:rFonts w:eastAsia="Times New Roman" w:cstheme="minorHAnsi"/>
          <w:color w:val="000000"/>
          <w:sz w:val="20"/>
          <w:szCs w:val="20"/>
          <w:lang w:eastAsia="fr-FR"/>
        </w:rPr>
      </w:pPr>
      <w:r w:rsidRPr="006B1599">
        <w:rPr>
          <w:rFonts w:eastAsia="Times New Roman" w:cstheme="minorHAnsi"/>
          <w:color w:val="000000"/>
          <w:sz w:val="20"/>
          <w:szCs w:val="20"/>
          <w:lang w:eastAsia="fr-FR"/>
        </w:rPr>
        <w:t>En annexe : modes opératoires complets et résultats d’évaluation des niveaux empoussièrement estimés selon attentes du code du travail et la note de la DGT du 5 décembre 2017, et</w:t>
      </w:r>
      <w:r w:rsidR="00094D47" w:rsidRPr="006B1599">
        <w:rPr>
          <w:rFonts w:eastAsia="Times New Roman" w:cstheme="minorHAnsi"/>
          <w:color w:val="000000"/>
          <w:sz w:val="20"/>
          <w:szCs w:val="20"/>
          <w:lang w:eastAsia="fr-FR"/>
        </w:rPr>
        <w:t xml:space="preserve"> </w:t>
      </w:r>
      <w:r w:rsidRPr="006B1599">
        <w:rPr>
          <w:rFonts w:eastAsia="Times New Roman" w:cstheme="minorHAnsi"/>
          <w:color w:val="000000"/>
          <w:sz w:val="20"/>
          <w:szCs w:val="20"/>
          <w:lang w:eastAsia="fr-FR"/>
        </w:rPr>
        <w:t>notamment la fiche 3.</w:t>
      </w:r>
    </w:p>
    <w:p w14:paraId="7FC2B790" w14:textId="0BDEADB6" w:rsidR="00E9742C" w:rsidRPr="00EA125B" w:rsidDel="00D3754D" w:rsidRDefault="00E9742C" w:rsidP="00F8526B">
      <w:pPr>
        <w:spacing w:after="0" w:line="240" w:lineRule="auto"/>
        <w:jc w:val="both"/>
        <w:rPr>
          <w:del w:id="1" w:author="LETEMPLEIN" w:date="2026-02-09T17:30:00Z"/>
          <w:rFonts w:eastAsia="Times New Roman" w:cstheme="minorHAnsi"/>
          <w:color w:val="000000"/>
          <w:lang w:eastAsia="fr-FR"/>
        </w:rPr>
      </w:pPr>
    </w:p>
    <w:p w14:paraId="6C091069" w14:textId="77777777" w:rsidR="00900FCB" w:rsidRPr="00EA125B" w:rsidRDefault="00900FCB" w:rsidP="00E9742C">
      <w:pPr>
        <w:pStyle w:val="Titre3"/>
        <w:numPr>
          <w:ilvl w:val="0"/>
          <w:numId w:val="13"/>
        </w:numPr>
        <w:rPr>
          <w:rFonts w:eastAsia="Times New Roman"/>
          <w:lang w:eastAsia="fr-FR"/>
        </w:rPr>
      </w:pPr>
      <w:r w:rsidRPr="00EA125B">
        <w:rPr>
          <w:rFonts w:eastAsia="Times New Roman"/>
          <w:lang w:eastAsia="fr-FR"/>
        </w:rPr>
        <w:t>Dispositions particulières de sécurité pour assurer la sécurité des intervenants</w:t>
      </w:r>
    </w:p>
    <w:p w14:paraId="32C78B26" w14:textId="77777777" w:rsidR="00900FCB" w:rsidRPr="006B1599" w:rsidRDefault="00900FCB" w:rsidP="006B1599">
      <w:pPr>
        <w:pStyle w:val="Paragraphedeliste"/>
        <w:numPr>
          <w:ilvl w:val="0"/>
          <w:numId w:val="6"/>
        </w:numPr>
        <w:spacing w:after="0" w:line="240" w:lineRule="auto"/>
        <w:jc w:val="both"/>
        <w:rPr>
          <w:rFonts w:eastAsia="Times New Roman" w:cstheme="minorHAnsi"/>
          <w:color w:val="000000"/>
          <w:sz w:val="20"/>
          <w:szCs w:val="20"/>
          <w:lang w:eastAsia="fr-FR"/>
        </w:rPr>
      </w:pPr>
      <w:r w:rsidRPr="006B1599">
        <w:rPr>
          <w:rFonts w:eastAsia="Times New Roman" w:cstheme="minorHAnsi"/>
          <w:color w:val="000000"/>
          <w:sz w:val="20"/>
          <w:szCs w:val="20"/>
          <w:lang w:eastAsia="fr-FR"/>
        </w:rPr>
        <w:t>Décrire les mesures de prévention prise par les intervenants pour leurs interventions, et notamment les équipements et matériels utilisés.</w:t>
      </w:r>
    </w:p>
    <w:p w14:paraId="2C320626" w14:textId="77777777" w:rsidR="00E9742C" w:rsidRPr="00900FCB" w:rsidRDefault="00E9742C" w:rsidP="00F8526B">
      <w:pPr>
        <w:spacing w:after="0" w:line="240" w:lineRule="auto"/>
        <w:jc w:val="both"/>
        <w:rPr>
          <w:rFonts w:eastAsia="Times New Roman" w:cstheme="minorHAnsi"/>
          <w:sz w:val="24"/>
          <w:szCs w:val="24"/>
          <w:lang w:eastAsia="fr-FR"/>
        </w:rPr>
      </w:pPr>
    </w:p>
    <w:p w14:paraId="1622B560" w14:textId="77777777" w:rsidR="00900FCB" w:rsidRPr="00EA125B" w:rsidRDefault="00900FCB" w:rsidP="00E9742C">
      <w:pPr>
        <w:pStyle w:val="Titre3"/>
        <w:numPr>
          <w:ilvl w:val="0"/>
          <w:numId w:val="13"/>
        </w:numPr>
        <w:rPr>
          <w:rFonts w:eastAsia="Times New Roman"/>
          <w:lang w:eastAsia="fr-FR"/>
        </w:rPr>
      </w:pPr>
      <w:r w:rsidRPr="00EA125B">
        <w:rPr>
          <w:rFonts w:eastAsia="Times New Roman"/>
          <w:lang w:eastAsia="fr-FR"/>
        </w:rPr>
        <w:t>Dispositions particulières de sécurité pour assurer la sécurité des occupants</w:t>
      </w:r>
    </w:p>
    <w:p w14:paraId="4C94E7FC" w14:textId="77777777" w:rsidR="00900FCB" w:rsidRPr="006B1599" w:rsidRDefault="00900FCB" w:rsidP="006B1599">
      <w:pPr>
        <w:pStyle w:val="Paragraphedeliste"/>
        <w:numPr>
          <w:ilvl w:val="0"/>
          <w:numId w:val="6"/>
        </w:numPr>
        <w:spacing w:after="0" w:line="240" w:lineRule="auto"/>
        <w:jc w:val="both"/>
        <w:rPr>
          <w:rFonts w:eastAsia="Times New Roman" w:cstheme="minorHAnsi"/>
          <w:color w:val="000000"/>
          <w:sz w:val="20"/>
          <w:szCs w:val="20"/>
          <w:lang w:eastAsia="fr-FR"/>
        </w:rPr>
      </w:pPr>
      <w:r w:rsidRPr="006B1599">
        <w:rPr>
          <w:rFonts w:eastAsia="Times New Roman" w:cstheme="minorHAnsi"/>
          <w:color w:val="000000"/>
          <w:sz w:val="20"/>
          <w:szCs w:val="20"/>
          <w:lang w:eastAsia="fr-FR"/>
        </w:rPr>
        <w:t>Décrire les mesures de prévention prise par les intervenants pour assurer la sécurité et le retour des occupants dans les locaux.</w:t>
      </w:r>
    </w:p>
    <w:p w14:paraId="07948CA9" w14:textId="77777777" w:rsidR="00E9742C" w:rsidRPr="00EA125B" w:rsidRDefault="00E9742C" w:rsidP="00F8526B">
      <w:pPr>
        <w:spacing w:after="0" w:line="240" w:lineRule="auto"/>
        <w:jc w:val="both"/>
        <w:rPr>
          <w:rFonts w:eastAsia="Times New Roman" w:cstheme="minorHAnsi"/>
          <w:color w:val="000000"/>
          <w:lang w:eastAsia="fr-FR"/>
        </w:rPr>
      </w:pPr>
    </w:p>
    <w:p w14:paraId="68E4E843" w14:textId="77777777" w:rsidR="00900FCB" w:rsidRPr="00EA125B" w:rsidRDefault="00900FCB" w:rsidP="00E9742C">
      <w:pPr>
        <w:pStyle w:val="Titre3"/>
        <w:numPr>
          <w:ilvl w:val="0"/>
          <w:numId w:val="13"/>
        </w:numPr>
        <w:rPr>
          <w:rFonts w:eastAsia="Times New Roman"/>
          <w:lang w:eastAsia="fr-FR"/>
        </w:rPr>
      </w:pPr>
      <w:r w:rsidRPr="00EA125B">
        <w:rPr>
          <w:rFonts w:eastAsia="Times New Roman"/>
          <w:lang w:eastAsia="fr-FR"/>
        </w:rPr>
        <w:t>Dispositions prévues dans le cadre des reprises après prélèvements et sondages, gestion des déchets/gravats générés</w:t>
      </w:r>
    </w:p>
    <w:p w14:paraId="30AF4D60" w14:textId="77777777" w:rsidR="00900FCB" w:rsidRPr="006B1599" w:rsidRDefault="00900FCB" w:rsidP="006B1599">
      <w:pPr>
        <w:pStyle w:val="Paragraphedeliste"/>
        <w:numPr>
          <w:ilvl w:val="0"/>
          <w:numId w:val="6"/>
        </w:numPr>
        <w:spacing w:after="0" w:line="240" w:lineRule="auto"/>
        <w:jc w:val="both"/>
        <w:rPr>
          <w:rFonts w:eastAsia="Times New Roman" w:cstheme="minorHAnsi"/>
          <w:color w:val="000000"/>
          <w:sz w:val="20"/>
          <w:szCs w:val="20"/>
          <w:lang w:eastAsia="fr-FR"/>
        </w:rPr>
      </w:pPr>
      <w:r w:rsidRPr="006B1599">
        <w:rPr>
          <w:rFonts w:eastAsia="Times New Roman" w:cstheme="minorHAnsi"/>
          <w:color w:val="000000"/>
          <w:sz w:val="20"/>
          <w:szCs w:val="20"/>
          <w:lang w:eastAsia="fr-FR"/>
        </w:rPr>
        <w:t>Décrire l'organisation des prélèvements, le type de reprises envisagé en fonction des matériaux et produits usuellement rencontrés sur des bâtiments (dalles, faïence, cloisons, carrelages, plinthes, menuiseries, enrobés, calorifuges, etc.), gestion des déchets produits.</w:t>
      </w:r>
    </w:p>
    <w:p w14:paraId="50381917" w14:textId="77777777" w:rsidR="00E9742C" w:rsidRPr="00EA125B" w:rsidRDefault="00E9742C" w:rsidP="00F8526B">
      <w:pPr>
        <w:spacing w:after="0" w:line="240" w:lineRule="auto"/>
        <w:jc w:val="both"/>
        <w:rPr>
          <w:rFonts w:eastAsia="Times New Roman" w:cstheme="minorHAnsi"/>
          <w:color w:val="000000"/>
          <w:lang w:eastAsia="fr-FR"/>
        </w:rPr>
      </w:pPr>
    </w:p>
    <w:p w14:paraId="1327708F" w14:textId="77777777" w:rsidR="00900FCB" w:rsidRPr="00EA125B" w:rsidRDefault="00900FCB" w:rsidP="00912F71">
      <w:pPr>
        <w:pStyle w:val="Titre2"/>
        <w:rPr>
          <w:rFonts w:eastAsia="Times New Roman"/>
          <w:lang w:eastAsia="fr-FR"/>
        </w:rPr>
      </w:pPr>
      <w:r w:rsidRPr="00EA125B">
        <w:rPr>
          <w:rFonts w:eastAsia="Times New Roman"/>
          <w:lang w:eastAsia="fr-FR"/>
        </w:rPr>
        <w:t>Sous-Chapitre 3 – Méthodologie d'intervention</w:t>
      </w:r>
    </w:p>
    <w:p w14:paraId="6B15D252" w14:textId="104B7CC0" w:rsidR="00900FCB" w:rsidRDefault="00D3754D" w:rsidP="00F8526B">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(5</w:t>
      </w:r>
      <w:r w:rsidR="00900FCB" w:rsidRPr="00912F71">
        <w:rPr>
          <w:rFonts w:eastAsia="Times New Roman" w:cstheme="minorHAnsi"/>
          <w:color w:val="000000"/>
          <w:sz w:val="20"/>
          <w:szCs w:val="20"/>
          <w:lang w:eastAsia="fr-FR"/>
        </w:rPr>
        <w:t xml:space="preserve"> pages maximum hors annexes et page de garde)</w:t>
      </w:r>
    </w:p>
    <w:p w14:paraId="3AFD7E42" w14:textId="1A2130A9" w:rsidR="00D3754D" w:rsidRPr="00D3754D" w:rsidRDefault="00D3754D" w:rsidP="00D3754D">
      <w:pPr>
        <w:pStyle w:val="Titre3"/>
        <w:numPr>
          <w:ilvl w:val="0"/>
          <w:numId w:val="14"/>
        </w:numPr>
        <w:rPr>
          <w:rFonts w:eastAsia="Times New Roman"/>
          <w:lang w:eastAsia="fr-FR"/>
        </w:rPr>
      </w:pPr>
      <w:r>
        <w:rPr>
          <w:rFonts w:eastAsia="Times New Roman"/>
          <w:lang w:eastAsia="fr-FR"/>
        </w:rPr>
        <w:t>Repérages amiante</w:t>
      </w:r>
    </w:p>
    <w:p w14:paraId="1C9E0FE6" w14:textId="6DF5210D" w:rsidR="00610969" w:rsidRPr="00D3754D" w:rsidRDefault="00900FCB" w:rsidP="00F8526B">
      <w:pPr>
        <w:pStyle w:val="Paragraphedeliste"/>
        <w:numPr>
          <w:ilvl w:val="0"/>
          <w:numId w:val="6"/>
        </w:numPr>
        <w:spacing w:after="0" w:line="240" w:lineRule="auto"/>
        <w:jc w:val="both"/>
        <w:rPr>
          <w:rFonts w:eastAsia="Times New Roman" w:cstheme="minorHAnsi"/>
          <w:color w:val="000000"/>
          <w:sz w:val="20"/>
          <w:szCs w:val="20"/>
          <w:lang w:eastAsia="fr-FR"/>
        </w:rPr>
      </w:pPr>
      <w:r w:rsidRPr="00B41858">
        <w:rPr>
          <w:rFonts w:eastAsia="Times New Roman" w:cstheme="minorHAnsi"/>
          <w:color w:val="000000"/>
          <w:sz w:val="20"/>
          <w:szCs w:val="20"/>
          <w:lang w:eastAsia="fr-FR"/>
        </w:rPr>
        <w:t>Description de la prise en compte des documents fournis et de</w:t>
      </w:r>
      <w:r w:rsidR="00B41858" w:rsidRPr="00B41858">
        <w:rPr>
          <w:rFonts w:eastAsia="Times New Roman" w:cstheme="minorHAnsi"/>
          <w:color w:val="000000"/>
          <w:sz w:val="20"/>
          <w:szCs w:val="20"/>
          <w:lang w:eastAsia="fr-FR"/>
        </w:rPr>
        <w:t xml:space="preserve"> </w:t>
      </w:r>
      <w:r w:rsidRPr="00B41858">
        <w:rPr>
          <w:rFonts w:eastAsia="Times New Roman" w:cstheme="minorHAnsi"/>
          <w:color w:val="000000"/>
          <w:sz w:val="20"/>
          <w:szCs w:val="20"/>
          <w:lang w:eastAsia="fr-FR"/>
        </w:rPr>
        <w:t>l’informa</w:t>
      </w:r>
      <w:r w:rsidR="00D3754D">
        <w:rPr>
          <w:rFonts w:eastAsia="Times New Roman" w:cstheme="minorHAnsi"/>
          <w:color w:val="000000"/>
          <w:sz w:val="20"/>
          <w:szCs w:val="20"/>
          <w:lang w:eastAsia="fr-FR"/>
        </w:rPr>
        <w:t>tion amiante et plomb existante</w:t>
      </w:r>
    </w:p>
    <w:p w14:paraId="7540A856" w14:textId="1BDCA3AD" w:rsidR="00900FCB" w:rsidRPr="00D3754D" w:rsidRDefault="005847A9" w:rsidP="00D3754D">
      <w:pPr>
        <w:pStyle w:val="Paragraphedeliste"/>
        <w:numPr>
          <w:ilvl w:val="0"/>
          <w:numId w:val="6"/>
        </w:num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D</w:t>
      </w:r>
      <w:r w:rsidR="00900FCB" w:rsidRPr="00B41858">
        <w:rPr>
          <w:rFonts w:eastAsia="Times New Roman" w:cstheme="minorHAnsi"/>
          <w:color w:val="000000"/>
          <w:sz w:val="20"/>
          <w:szCs w:val="20"/>
          <w:lang w:eastAsia="fr-FR"/>
        </w:rPr>
        <w:t>escription de</w:t>
      </w:r>
      <w:r w:rsidR="00D3754D">
        <w:rPr>
          <w:rFonts w:eastAsia="Times New Roman" w:cstheme="minorHAnsi"/>
          <w:color w:val="000000"/>
          <w:sz w:val="20"/>
          <w:szCs w:val="20"/>
          <w:lang w:eastAsia="fr-FR"/>
        </w:rPr>
        <w:t>s documents produits, méthodes</w:t>
      </w:r>
    </w:p>
    <w:p w14:paraId="6F9B9F3B" w14:textId="383434E3" w:rsidR="00610969" w:rsidRPr="00D3754D" w:rsidRDefault="00900FCB" w:rsidP="00F8526B">
      <w:pPr>
        <w:pStyle w:val="Paragraphedeliste"/>
        <w:numPr>
          <w:ilvl w:val="0"/>
          <w:numId w:val="6"/>
        </w:numPr>
        <w:spacing w:after="0" w:line="240" w:lineRule="auto"/>
        <w:jc w:val="both"/>
        <w:rPr>
          <w:rFonts w:eastAsia="Times New Roman" w:cstheme="minorHAnsi"/>
          <w:color w:val="000000"/>
          <w:sz w:val="20"/>
          <w:szCs w:val="20"/>
          <w:lang w:eastAsia="fr-FR"/>
        </w:rPr>
      </w:pPr>
      <w:r w:rsidRPr="00610969">
        <w:rPr>
          <w:rFonts w:eastAsia="Times New Roman" w:cstheme="minorHAnsi"/>
          <w:color w:val="000000"/>
          <w:sz w:val="20"/>
          <w:szCs w:val="20"/>
          <w:lang w:eastAsia="fr-FR"/>
        </w:rPr>
        <w:t>Description des moyens techniques et matériels qui seront mis en œuvre dans le cadre des sondages, démontages, investigations (Faux-plafonds, doublage, habillage de façades, menuiseries, étanchéité, enrobés, etc.), Utilisation de moyens de levages.</w:t>
      </w:r>
    </w:p>
    <w:p w14:paraId="52837FB9" w14:textId="77777777" w:rsidR="00900FCB" w:rsidRPr="00610969" w:rsidRDefault="00900FCB" w:rsidP="00610969">
      <w:pPr>
        <w:pStyle w:val="Paragraphedeliste"/>
        <w:numPr>
          <w:ilvl w:val="0"/>
          <w:numId w:val="6"/>
        </w:numPr>
        <w:spacing w:after="0" w:line="240" w:lineRule="auto"/>
        <w:jc w:val="both"/>
        <w:rPr>
          <w:rFonts w:eastAsia="Times New Roman" w:cstheme="minorHAnsi"/>
          <w:color w:val="000000"/>
          <w:sz w:val="20"/>
          <w:szCs w:val="20"/>
          <w:lang w:eastAsia="fr-FR"/>
        </w:rPr>
      </w:pPr>
      <w:r w:rsidRPr="00610969">
        <w:rPr>
          <w:rFonts w:eastAsia="Times New Roman" w:cstheme="minorHAnsi"/>
          <w:color w:val="000000"/>
          <w:sz w:val="20"/>
          <w:szCs w:val="20"/>
          <w:lang w:eastAsia="fr-FR"/>
        </w:rPr>
        <w:t>Fournir un rapport amiante avant travaux</w:t>
      </w:r>
      <w:r w:rsidR="007A19CB">
        <w:rPr>
          <w:rFonts w:eastAsia="Times New Roman" w:cstheme="minorHAnsi"/>
          <w:color w:val="000000"/>
          <w:sz w:val="20"/>
          <w:szCs w:val="20"/>
          <w:lang w:eastAsia="fr-FR"/>
        </w:rPr>
        <w:t xml:space="preserve"> </w:t>
      </w:r>
      <w:r w:rsidR="007A19CB" w:rsidRPr="00D3754D">
        <w:rPr>
          <w:rFonts w:eastAsia="Times New Roman" w:cstheme="minorHAnsi"/>
          <w:sz w:val="20"/>
          <w:szCs w:val="20"/>
          <w:lang w:eastAsia="fr-FR"/>
        </w:rPr>
        <w:t>et de contrôles visuels</w:t>
      </w:r>
    </w:p>
    <w:p w14:paraId="1E60535E" w14:textId="77777777" w:rsidR="00610969" w:rsidRPr="00EA125B" w:rsidRDefault="00610969" w:rsidP="00F8526B">
      <w:pPr>
        <w:spacing w:after="0" w:line="240" w:lineRule="auto"/>
        <w:jc w:val="both"/>
        <w:rPr>
          <w:rFonts w:eastAsia="Times New Roman" w:cstheme="minorHAnsi"/>
          <w:color w:val="000000"/>
          <w:sz w:val="24"/>
          <w:szCs w:val="24"/>
          <w:lang w:eastAsia="fr-FR"/>
        </w:rPr>
      </w:pPr>
    </w:p>
    <w:p w14:paraId="706B0EF8" w14:textId="4B493C56" w:rsidR="00900FCB" w:rsidRPr="00EA125B" w:rsidRDefault="00D3754D" w:rsidP="00610969">
      <w:pPr>
        <w:pStyle w:val="Titre3"/>
        <w:numPr>
          <w:ilvl w:val="0"/>
          <w:numId w:val="14"/>
        </w:numPr>
        <w:rPr>
          <w:rFonts w:eastAsia="Times New Roman"/>
          <w:lang w:eastAsia="fr-FR"/>
        </w:rPr>
      </w:pPr>
      <w:r>
        <w:rPr>
          <w:rFonts w:eastAsia="Times New Roman"/>
          <w:lang w:eastAsia="fr-FR"/>
        </w:rPr>
        <w:t>Repérages plomb</w:t>
      </w:r>
    </w:p>
    <w:p w14:paraId="2A37204B" w14:textId="66B1E78B" w:rsidR="00841AD6" w:rsidRDefault="00900FCB" w:rsidP="00D3754D">
      <w:pPr>
        <w:pStyle w:val="Paragraphedeliste"/>
        <w:numPr>
          <w:ilvl w:val="0"/>
          <w:numId w:val="6"/>
        </w:numPr>
        <w:spacing w:after="0" w:line="240" w:lineRule="auto"/>
        <w:jc w:val="both"/>
        <w:rPr>
          <w:rFonts w:eastAsia="Times New Roman" w:cstheme="minorHAnsi"/>
          <w:color w:val="000000"/>
          <w:sz w:val="20"/>
          <w:szCs w:val="20"/>
          <w:lang w:eastAsia="fr-FR"/>
        </w:rPr>
      </w:pPr>
      <w:r w:rsidRPr="00610969">
        <w:rPr>
          <w:rFonts w:eastAsia="Times New Roman" w:cstheme="minorHAnsi"/>
          <w:color w:val="000000"/>
          <w:sz w:val="20"/>
          <w:szCs w:val="20"/>
          <w:lang w:eastAsia="fr-FR"/>
        </w:rPr>
        <w:t>Fournir un rapport plomb avant travaux</w:t>
      </w:r>
      <w:r w:rsidR="00D3754D">
        <w:rPr>
          <w:rFonts w:eastAsia="Times New Roman" w:cstheme="minorHAnsi"/>
          <w:color w:val="000000"/>
          <w:sz w:val="20"/>
          <w:szCs w:val="20"/>
          <w:lang w:eastAsia="fr-FR"/>
        </w:rPr>
        <w:t xml:space="preserve"> mis à jour au cas par cas</w:t>
      </w:r>
    </w:p>
    <w:p w14:paraId="520CB9DA" w14:textId="467FA4AE" w:rsidR="004D1493" w:rsidRDefault="004D1493" w:rsidP="004D1493">
      <w:pPr>
        <w:spacing w:after="0" w:line="240" w:lineRule="auto"/>
        <w:jc w:val="both"/>
        <w:rPr>
          <w:rFonts w:eastAsia="Times New Roman" w:cstheme="minorHAnsi"/>
          <w:color w:val="000000"/>
          <w:sz w:val="20"/>
          <w:szCs w:val="20"/>
          <w:lang w:eastAsia="fr-FR"/>
        </w:rPr>
      </w:pPr>
    </w:p>
    <w:p w14:paraId="29DD7417" w14:textId="2FBB57C5" w:rsidR="004D1493" w:rsidRDefault="004D1493" w:rsidP="004D1493">
      <w:pPr>
        <w:spacing w:after="0" w:line="240" w:lineRule="auto"/>
        <w:jc w:val="both"/>
        <w:rPr>
          <w:rFonts w:eastAsia="Times New Roman" w:cstheme="minorHAnsi"/>
          <w:color w:val="000000"/>
          <w:sz w:val="20"/>
          <w:szCs w:val="20"/>
          <w:lang w:eastAsia="fr-FR"/>
        </w:rPr>
      </w:pPr>
    </w:p>
    <w:p w14:paraId="7377B5C6" w14:textId="361459CF" w:rsidR="004D1493" w:rsidRPr="00EA125B" w:rsidRDefault="004D1493" w:rsidP="004D1493">
      <w:pPr>
        <w:pStyle w:val="Titre2"/>
        <w:jc w:val="both"/>
        <w:rPr>
          <w:rFonts w:eastAsia="Times New Roman"/>
          <w:lang w:eastAsia="fr-FR"/>
        </w:rPr>
      </w:pPr>
      <w:r>
        <w:rPr>
          <w:rFonts w:eastAsia="Times New Roman"/>
          <w:lang w:eastAsia="fr-FR"/>
        </w:rPr>
        <w:t>Sous-Chapitre 4</w:t>
      </w:r>
      <w:r w:rsidRPr="00EA125B">
        <w:rPr>
          <w:rFonts w:eastAsia="Times New Roman"/>
          <w:lang w:eastAsia="fr-FR"/>
        </w:rPr>
        <w:t xml:space="preserve"> : </w:t>
      </w:r>
      <w:r>
        <w:rPr>
          <w:rFonts w:eastAsia="Times New Roman"/>
          <w:lang w:eastAsia="fr-FR"/>
        </w:rPr>
        <w:t>Respect des délais</w:t>
      </w:r>
    </w:p>
    <w:p w14:paraId="52855A79" w14:textId="77777777" w:rsidR="004D1493" w:rsidRPr="001932F4" w:rsidRDefault="004D1493" w:rsidP="004D1493">
      <w:pPr>
        <w:spacing w:after="0" w:line="240" w:lineRule="auto"/>
        <w:jc w:val="both"/>
        <w:rPr>
          <w:rFonts w:eastAsia="Times New Roman" w:cstheme="minorHAnsi"/>
          <w:color w:val="000000"/>
          <w:sz w:val="20"/>
          <w:szCs w:val="20"/>
          <w:lang w:eastAsia="fr-FR"/>
        </w:rPr>
      </w:pPr>
      <w:r w:rsidRPr="001932F4">
        <w:rPr>
          <w:rFonts w:eastAsia="Times New Roman" w:cstheme="minorHAnsi"/>
          <w:color w:val="000000"/>
          <w:sz w:val="20"/>
          <w:szCs w:val="20"/>
          <w:lang w:eastAsia="fr-FR"/>
        </w:rPr>
        <w:t>(3 pages maximum)</w:t>
      </w:r>
    </w:p>
    <w:p w14:paraId="60ECC360" w14:textId="77777777" w:rsidR="004D1493" w:rsidRPr="001932F4" w:rsidRDefault="004D1493" w:rsidP="004D1493">
      <w:pPr>
        <w:pStyle w:val="Paragraphedeliste"/>
        <w:numPr>
          <w:ilvl w:val="0"/>
          <w:numId w:val="6"/>
        </w:numPr>
        <w:spacing w:after="0" w:line="240" w:lineRule="auto"/>
        <w:jc w:val="both"/>
        <w:rPr>
          <w:rFonts w:eastAsia="Times New Roman" w:cstheme="minorHAnsi"/>
          <w:color w:val="000000"/>
          <w:sz w:val="20"/>
          <w:szCs w:val="20"/>
          <w:lang w:eastAsia="fr-FR"/>
        </w:rPr>
      </w:pPr>
      <w:r w:rsidRPr="001932F4">
        <w:rPr>
          <w:rFonts w:eastAsia="Times New Roman" w:cstheme="minorHAnsi"/>
          <w:color w:val="000000"/>
          <w:sz w:val="20"/>
          <w:szCs w:val="20"/>
          <w:lang w:eastAsia="fr-FR"/>
        </w:rPr>
        <w:t xml:space="preserve">Présentation des </w:t>
      </w:r>
      <w:r>
        <w:rPr>
          <w:rFonts w:eastAsia="Times New Roman" w:cstheme="minorHAnsi"/>
          <w:color w:val="000000"/>
          <w:sz w:val="20"/>
          <w:szCs w:val="20"/>
          <w:lang w:eastAsia="fr-FR"/>
        </w:rPr>
        <w:t>dispositions pour respecter les délais imposés</w:t>
      </w:r>
    </w:p>
    <w:p w14:paraId="4122E9FF" w14:textId="77777777" w:rsidR="004D1493" w:rsidRPr="004D1493" w:rsidRDefault="004D1493" w:rsidP="004D1493">
      <w:pPr>
        <w:spacing w:after="0" w:line="240" w:lineRule="auto"/>
        <w:jc w:val="both"/>
        <w:rPr>
          <w:rFonts w:eastAsia="Times New Roman" w:cstheme="minorHAnsi"/>
          <w:color w:val="000000"/>
          <w:sz w:val="20"/>
          <w:szCs w:val="20"/>
          <w:lang w:eastAsia="fr-FR"/>
        </w:rPr>
      </w:pPr>
    </w:p>
    <w:sectPr w:rsidR="004D1493" w:rsidRPr="004D1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Ebrima-Bold">
    <w:altName w:val="Times New Roman"/>
    <w:panose1 w:val="00000000000000000000"/>
    <w:charset w:val="00"/>
    <w:family w:val="roman"/>
    <w:notTrueType/>
    <w:pitch w:val="default"/>
  </w:font>
  <w:font w:name="Ebrima">
    <w:panose1 w:val="02000000000000000000"/>
    <w:charset w:val="00"/>
    <w:family w:val="auto"/>
    <w:pitch w:val="variable"/>
    <w:sig w:usb0="A000005F" w:usb1="02000041" w:usb2="00000800" w:usb3="00000000" w:csb0="00000093" w:csb1="00000000"/>
  </w:font>
  <w:font w:name="CourierNew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Narrow">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A654E"/>
    <w:multiLevelType w:val="hybridMultilevel"/>
    <w:tmpl w:val="45123B6C"/>
    <w:lvl w:ilvl="0" w:tplc="3C50369A">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784C80"/>
    <w:multiLevelType w:val="hybridMultilevel"/>
    <w:tmpl w:val="10EEEDF8"/>
    <w:lvl w:ilvl="0" w:tplc="C7B4BB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084513"/>
    <w:multiLevelType w:val="hybridMultilevel"/>
    <w:tmpl w:val="7AEABE08"/>
    <w:lvl w:ilvl="0" w:tplc="C7B4BB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723F1F"/>
    <w:multiLevelType w:val="hybridMultilevel"/>
    <w:tmpl w:val="8F288D0A"/>
    <w:lvl w:ilvl="0" w:tplc="C7B4BB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2E21D0"/>
    <w:multiLevelType w:val="hybridMultilevel"/>
    <w:tmpl w:val="1D5EFBD0"/>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287431C4"/>
    <w:multiLevelType w:val="hybridMultilevel"/>
    <w:tmpl w:val="CECACCC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9D931DB"/>
    <w:multiLevelType w:val="hybridMultilevel"/>
    <w:tmpl w:val="2E6E7F5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0C36799"/>
    <w:multiLevelType w:val="hybridMultilevel"/>
    <w:tmpl w:val="270415D4"/>
    <w:lvl w:ilvl="0" w:tplc="3C50369A">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5205B7"/>
    <w:multiLevelType w:val="hybridMultilevel"/>
    <w:tmpl w:val="836C63FC"/>
    <w:lvl w:ilvl="0" w:tplc="C7B4BB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A72FEF"/>
    <w:multiLevelType w:val="hybridMultilevel"/>
    <w:tmpl w:val="50BE0B7A"/>
    <w:lvl w:ilvl="0" w:tplc="3C50369A">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362266"/>
    <w:multiLevelType w:val="hybridMultilevel"/>
    <w:tmpl w:val="940E49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992BC3"/>
    <w:multiLevelType w:val="hybridMultilevel"/>
    <w:tmpl w:val="842E6FFC"/>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4827AD7"/>
    <w:multiLevelType w:val="hybridMultilevel"/>
    <w:tmpl w:val="13CA8F92"/>
    <w:lvl w:ilvl="0" w:tplc="3C50369A">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CD1CDB"/>
    <w:multiLevelType w:val="hybridMultilevel"/>
    <w:tmpl w:val="6C7ADB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7"/>
  </w:num>
  <w:num w:numId="4">
    <w:abstractNumId w:val="12"/>
  </w:num>
  <w:num w:numId="5">
    <w:abstractNumId w:val="9"/>
  </w:num>
  <w:num w:numId="6">
    <w:abstractNumId w:val="8"/>
  </w:num>
  <w:num w:numId="7">
    <w:abstractNumId w:val="3"/>
  </w:num>
  <w:num w:numId="8">
    <w:abstractNumId w:val="6"/>
  </w:num>
  <w:num w:numId="9">
    <w:abstractNumId w:val="4"/>
  </w:num>
  <w:num w:numId="10">
    <w:abstractNumId w:val="1"/>
  </w:num>
  <w:num w:numId="11">
    <w:abstractNumId w:val="2"/>
  </w:num>
  <w:num w:numId="12">
    <w:abstractNumId w:val="10"/>
  </w:num>
  <w:num w:numId="13">
    <w:abstractNumId w:val="5"/>
  </w:num>
  <w:num w:numId="1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TEMPLEIN">
    <w15:presenceInfo w15:providerId="None" w15:userId="LETEMPLE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B50"/>
    <w:rsid w:val="000730F7"/>
    <w:rsid w:val="00094D47"/>
    <w:rsid w:val="00180979"/>
    <w:rsid w:val="001932F4"/>
    <w:rsid w:val="00202750"/>
    <w:rsid w:val="00260E7B"/>
    <w:rsid w:val="0045492F"/>
    <w:rsid w:val="004D1493"/>
    <w:rsid w:val="005847A9"/>
    <w:rsid w:val="005E7B50"/>
    <w:rsid w:val="00610969"/>
    <w:rsid w:val="00625B3F"/>
    <w:rsid w:val="00660D4B"/>
    <w:rsid w:val="006934FF"/>
    <w:rsid w:val="006B1599"/>
    <w:rsid w:val="007A19CB"/>
    <w:rsid w:val="00841AD6"/>
    <w:rsid w:val="00885B68"/>
    <w:rsid w:val="00890EC0"/>
    <w:rsid w:val="00900FCB"/>
    <w:rsid w:val="00912F71"/>
    <w:rsid w:val="0093056C"/>
    <w:rsid w:val="00A326EC"/>
    <w:rsid w:val="00B41858"/>
    <w:rsid w:val="00D3754D"/>
    <w:rsid w:val="00DC25B1"/>
    <w:rsid w:val="00E4594B"/>
    <w:rsid w:val="00E9742C"/>
    <w:rsid w:val="00EA125B"/>
    <w:rsid w:val="00F852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9B757"/>
  <w15:chartTrackingRefBased/>
  <w15:docId w15:val="{5F7F6DBD-78D2-478B-BA89-68DDDD66A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932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932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DC2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900FCB"/>
    <w:rPr>
      <w:rFonts w:ascii="Arial-BoldMT" w:hAnsi="Arial-BoldMT" w:hint="default"/>
      <w:b/>
      <w:bCs/>
      <w:i w:val="0"/>
      <w:iCs w:val="0"/>
      <w:color w:val="3A3A3C"/>
      <w:sz w:val="16"/>
      <w:szCs w:val="16"/>
    </w:rPr>
  </w:style>
  <w:style w:type="character" w:customStyle="1" w:styleId="fontstyle21">
    <w:name w:val="fontstyle21"/>
    <w:basedOn w:val="Policepardfaut"/>
    <w:rsid w:val="00900FCB"/>
    <w:rPr>
      <w:rFonts w:ascii="ArialMT" w:hAnsi="ArialMT" w:hint="default"/>
      <w:b w:val="0"/>
      <w:bCs w:val="0"/>
      <w:i w:val="0"/>
      <w:iCs w:val="0"/>
      <w:color w:val="000000"/>
      <w:sz w:val="16"/>
      <w:szCs w:val="16"/>
    </w:rPr>
  </w:style>
  <w:style w:type="character" w:customStyle="1" w:styleId="fontstyle31">
    <w:name w:val="fontstyle31"/>
    <w:basedOn w:val="Policepardfaut"/>
    <w:rsid w:val="00900FCB"/>
    <w:rPr>
      <w:rFonts w:ascii="Ebrima-Bold" w:hAnsi="Ebrima-Bold" w:hint="default"/>
      <w:b/>
      <w:bCs/>
      <w:i w:val="0"/>
      <w:iCs w:val="0"/>
      <w:color w:val="000000"/>
      <w:sz w:val="20"/>
      <w:szCs w:val="20"/>
    </w:rPr>
  </w:style>
  <w:style w:type="character" w:customStyle="1" w:styleId="fontstyle41">
    <w:name w:val="fontstyle41"/>
    <w:basedOn w:val="Policepardfaut"/>
    <w:rsid w:val="00900FCB"/>
    <w:rPr>
      <w:rFonts w:ascii="Ebrima" w:hAnsi="Ebrima" w:hint="default"/>
      <w:b w:val="0"/>
      <w:bCs w:val="0"/>
      <w:i w:val="0"/>
      <w:iCs w:val="0"/>
      <w:color w:val="000000"/>
      <w:sz w:val="20"/>
      <w:szCs w:val="20"/>
    </w:rPr>
  </w:style>
  <w:style w:type="character" w:customStyle="1" w:styleId="fontstyle51">
    <w:name w:val="fontstyle51"/>
    <w:basedOn w:val="Policepardfaut"/>
    <w:rsid w:val="00900FCB"/>
    <w:rPr>
      <w:rFonts w:ascii="Calibri" w:hAnsi="Calibri" w:cs="Calibri" w:hint="default"/>
      <w:b w:val="0"/>
      <w:bCs w:val="0"/>
      <w:i w:val="0"/>
      <w:iCs w:val="0"/>
      <w:color w:val="000000"/>
      <w:sz w:val="24"/>
      <w:szCs w:val="24"/>
    </w:rPr>
  </w:style>
  <w:style w:type="character" w:customStyle="1" w:styleId="fontstyle61">
    <w:name w:val="fontstyle61"/>
    <w:basedOn w:val="Policepardfaut"/>
    <w:rsid w:val="00900FCB"/>
    <w:rPr>
      <w:rFonts w:ascii="CourierNewPSMT" w:hAnsi="CourierNewPSMT" w:hint="default"/>
      <w:b w:val="0"/>
      <w:bCs w:val="0"/>
      <w:i w:val="0"/>
      <w:iCs w:val="0"/>
      <w:color w:val="000000"/>
      <w:sz w:val="20"/>
      <w:szCs w:val="20"/>
    </w:rPr>
  </w:style>
  <w:style w:type="character" w:customStyle="1" w:styleId="fontstyle71">
    <w:name w:val="fontstyle71"/>
    <w:basedOn w:val="Policepardfaut"/>
    <w:rsid w:val="00900FCB"/>
    <w:rPr>
      <w:rFonts w:ascii="Tahoma" w:hAnsi="Tahoma" w:cs="Tahoma" w:hint="default"/>
      <w:b w:val="0"/>
      <w:bCs w:val="0"/>
      <w:i w:val="0"/>
      <w:iCs w:val="0"/>
      <w:color w:val="000000"/>
      <w:sz w:val="22"/>
      <w:szCs w:val="22"/>
    </w:rPr>
  </w:style>
  <w:style w:type="character" w:customStyle="1" w:styleId="fontstyle81">
    <w:name w:val="fontstyle81"/>
    <w:basedOn w:val="Policepardfaut"/>
    <w:rsid w:val="00900FCB"/>
    <w:rPr>
      <w:rFonts w:ascii="ArialNarrow" w:hAnsi="ArialNarrow" w:hint="default"/>
      <w:b w:val="0"/>
      <w:bCs w:val="0"/>
      <w:i w:val="0"/>
      <w:iCs w:val="0"/>
      <w:color w:val="000000"/>
      <w:sz w:val="22"/>
      <w:szCs w:val="22"/>
    </w:rPr>
  </w:style>
  <w:style w:type="paragraph" w:styleId="Paragraphedeliste">
    <w:name w:val="List Paragraph"/>
    <w:basedOn w:val="Normal"/>
    <w:uiPriority w:val="34"/>
    <w:qFormat/>
    <w:rsid w:val="001932F4"/>
    <w:pPr>
      <w:ind w:left="720"/>
      <w:contextualSpacing/>
    </w:pPr>
  </w:style>
  <w:style w:type="character" w:customStyle="1" w:styleId="Titre1Car">
    <w:name w:val="Titre 1 Car"/>
    <w:basedOn w:val="Policepardfaut"/>
    <w:link w:val="Titre1"/>
    <w:uiPriority w:val="9"/>
    <w:rsid w:val="001932F4"/>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1932F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DC25B1"/>
    <w:rPr>
      <w:rFonts w:asciiTheme="majorHAnsi" w:eastAsiaTheme="majorEastAsia" w:hAnsiTheme="majorHAnsi" w:cstheme="majorBidi"/>
      <w:color w:val="1F4D78" w:themeColor="accent1" w:themeShade="7F"/>
      <w:sz w:val="24"/>
      <w:szCs w:val="24"/>
    </w:rPr>
  </w:style>
  <w:style w:type="character" w:styleId="Marquedecommentaire">
    <w:name w:val="annotation reference"/>
    <w:basedOn w:val="Policepardfaut"/>
    <w:uiPriority w:val="99"/>
    <w:semiHidden/>
    <w:unhideWhenUsed/>
    <w:rsid w:val="00885B68"/>
    <w:rPr>
      <w:sz w:val="16"/>
      <w:szCs w:val="16"/>
    </w:rPr>
  </w:style>
  <w:style w:type="paragraph" w:styleId="Commentaire">
    <w:name w:val="annotation text"/>
    <w:basedOn w:val="Normal"/>
    <w:link w:val="CommentaireCar"/>
    <w:uiPriority w:val="99"/>
    <w:semiHidden/>
    <w:unhideWhenUsed/>
    <w:rsid w:val="00885B68"/>
    <w:pPr>
      <w:spacing w:line="240" w:lineRule="auto"/>
    </w:pPr>
    <w:rPr>
      <w:sz w:val="20"/>
      <w:szCs w:val="20"/>
    </w:rPr>
  </w:style>
  <w:style w:type="character" w:customStyle="1" w:styleId="CommentaireCar">
    <w:name w:val="Commentaire Car"/>
    <w:basedOn w:val="Policepardfaut"/>
    <w:link w:val="Commentaire"/>
    <w:uiPriority w:val="99"/>
    <w:semiHidden/>
    <w:rsid w:val="00885B68"/>
    <w:rPr>
      <w:sz w:val="20"/>
      <w:szCs w:val="20"/>
    </w:rPr>
  </w:style>
  <w:style w:type="paragraph" w:styleId="Objetducommentaire">
    <w:name w:val="annotation subject"/>
    <w:basedOn w:val="Commentaire"/>
    <w:next w:val="Commentaire"/>
    <w:link w:val="ObjetducommentaireCar"/>
    <w:uiPriority w:val="99"/>
    <w:semiHidden/>
    <w:unhideWhenUsed/>
    <w:rsid w:val="00885B68"/>
    <w:rPr>
      <w:b/>
      <w:bCs/>
    </w:rPr>
  </w:style>
  <w:style w:type="character" w:customStyle="1" w:styleId="ObjetducommentaireCar">
    <w:name w:val="Objet du commentaire Car"/>
    <w:basedOn w:val="CommentaireCar"/>
    <w:link w:val="Objetducommentaire"/>
    <w:uiPriority w:val="99"/>
    <w:semiHidden/>
    <w:rsid w:val="00885B68"/>
    <w:rPr>
      <w:b/>
      <w:bCs/>
      <w:sz w:val="20"/>
      <w:szCs w:val="20"/>
    </w:rPr>
  </w:style>
  <w:style w:type="paragraph" w:styleId="Textedebulles">
    <w:name w:val="Balloon Text"/>
    <w:basedOn w:val="Normal"/>
    <w:link w:val="TextedebullesCar"/>
    <w:uiPriority w:val="99"/>
    <w:semiHidden/>
    <w:unhideWhenUsed/>
    <w:rsid w:val="00885B6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85B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49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757</Words>
  <Characters>4168</Characters>
  <Application>Microsoft Office Word</Application>
  <DocSecurity>0</DocSecurity>
  <Lines>34</Lines>
  <Paragraphs>9</Paragraphs>
  <ScaleCrop>false</ScaleCrop>
  <Company>DSIC</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BAKHTIARIQU</dc:creator>
  <cp:keywords/>
  <dc:description/>
  <cp:lastModifiedBy>DUVALSAN</cp:lastModifiedBy>
  <cp:revision>30</cp:revision>
  <dcterms:created xsi:type="dcterms:W3CDTF">2025-11-07T15:38:00Z</dcterms:created>
  <dcterms:modified xsi:type="dcterms:W3CDTF">2026-02-10T10:49:00Z</dcterms:modified>
</cp:coreProperties>
</file>